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36" w:rsidRPr="00D50D36" w:rsidRDefault="00D50D36" w:rsidP="00D50D36">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Приложение №</w:t>
      </w:r>
      <w:r w:rsidRPr="009A7400">
        <w:rPr>
          <w:rFonts w:ascii="GHEA Grapalat" w:hAnsi="GHEA Grapalat"/>
          <w:i/>
        </w:rPr>
        <w:t>2</w:t>
      </w:r>
      <w:r w:rsidRPr="00D50D36">
        <w:rPr>
          <w:rFonts w:ascii="GHEA Grapalat" w:hAnsi="GHEA Grapalat"/>
          <w:i/>
        </w:rPr>
        <w:t xml:space="preserve"> </w:t>
      </w:r>
    </w:p>
    <w:p w:rsidR="00D50D36" w:rsidRPr="00D50D36" w:rsidRDefault="00D50D36" w:rsidP="00D50D36">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 xml:space="preserve">к приказу Министра финансов РА </w:t>
      </w:r>
      <w:r w:rsidRPr="00D50D36">
        <w:rPr>
          <w:rFonts w:ascii="GHEA Grapalat" w:hAnsi="GHEA Grapalat" w:cs="Sylfaen"/>
          <w:i/>
        </w:rPr>
        <w:br/>
      </w:r>
      <w:r w:rsidRPr="00D50D36">
        <w:rPr>
          <w:rFonts w:ascii="GHEA Grapalat" w:hAnsi="GHEA Grapalat"/>
          <w:i/>
        </w:rPr>
        <w:t xml:space="preserve">от </w:t>
      </w:r>
      <w:r w:rsidR="00303402" w:rsidRPr="00303402">
        <w:rPr>
          <w:rFonts w:ascii="GHEA Grapalat" w:hAnsi="GHEA Grapalat"/>
          <w:i/>
        </w:rPr>
        <w:t xml:space="preserve">31 </w:t>
      </w:r>
      <w:r w:rsidR="009A7400" w:rsidRPr="00D50D36">
        <w:rPr>
          <w:rFonts w:ascii="GHEA Grapalat" w:hAnsi="GHEA Grapalat"/>
          <w:i/>
        </w:rPr>
        <w:t>ма</w:t>
      </w:r>
      <w:r w:rsidR="009A7400">
        <w:rPr>
          <w:rFonts w:ascii="GHEA Grapalat" w:hAnsi="GHEA Grapalat"/>
          <w:i/>
        </w:rPr>
        <w:t>я</w:t>
      </w:r>
      <w:r w:rsidR="009A7400" w:rsidRPr="00D50D36">
        <w:rPr>
          <w:rFonts w:ascii="GHEA Grapalat" w:hAnsi="GHEA Grapalat"/>
          <w:i/>
        </w:rPr>
        <w:t xml:space="preserve"> </w:t>
      </w:r>
      <w:r w:rsidRPr="00D50D36">
        <w:rPr>
          <w:rFonts w:ascii="GHEA Grapalat" w:hAnsi="GHEA Grapalat"/>
          <w:i/>
        </w:rPr>
        <w:t xml:space="preserve">2022 года № </w:t>
      </w:r>
      <w:r w:rsidR="00303402" w:rsidRPr="00303402">
        <w:rPr>
          <w:rFonts w:ascii="GHEA Grapalat" w:hAnsi="GHEA Grapalat"/>
          <w:i/>
        </w:rPr>
        <w:t>235</w:t>
      </w:r>
      <w:r w:rsidRPr="00D50D36">
        <w:rPr>
          <w:rFonts w:ascii="GHEA Grapalat" w:hAnsi="GHEA Grapalat"/>
          <w:i/>
        </w:rPr>
        <w:t xml:space="preserve">-A </w:t>
      </w:r>
    </w:p>
    <w:p w:rsidR="00D50D36" w:rsidRPr="00D50D36" w:rsidRDefault="00D50D36" w:rsidP="00D50D36">
      <w:pPr>
        <w:widowControl w:val="0"/>
        <w:spacing w:after="160" w:line="360" w:lineRule="auto"/>
        <w:ind w:firstLine="567"/>
        <w:jc w:val="right"/>
        <w:rPr>
          <w:rFonts w:ascii="GHEA Grapalat" w:hAnsi="GHEA Grapalat" w:cs="Sylfaen"/>
          <w:i/>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Приложение N 2</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Министра финансов РА от 31 мая 2022 г.</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Приказ N 235-А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Примерная форма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УТВЕРЖДЕНИЕ: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О ЗАПРОСЕ О РЕЙТИНГЕ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Данный текст заявления утверждается оценочной комиссией</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Решением «</w:t>
      </w:r>
      <w:r w:rsidR="00916046">
        <w:rPr>
          <w:rFonts w:ascii="GHEA Grapalat" w:hAnsi="GHEA Grapalat"/>
          <w:b/>
          <w:sz w:val="16"/>
          <w:szCs w:val="16"/>
          <w:lang w:val="hy-AM"/>
        </w:rPr>
        <w:t>18</w:t>
      </w:r>
      <w:r w:rsidRPr="00B75F6E">
        <w:rPr>
          <w:rFonts w:ascii="GHEA Grapalat" w:hAnsi="GHEA Grapalat"/>
          <w:b/>
          <w:sz w:val="16"/>
          <w:szCs w:val="16"/>
        </w:rPr>
        <w:t>» «</w:t>
      </w:r>
      <w:r w:rsidR="00916046">
        <w:rPr>
          <w:rFonts w:ascii="GHEA Grapalat" w:hAnsi="GHEA Grapalat"/>
          <w:b/>
          <w:sz w:val="16"/>
          <w:szCs w:val="16"/>
          <w:lang w:val="hy-AM"/>
        </w:rPr>
        <w:t>11</w:t>
      </w:r>
      <w:r w:rsidRPr="00B75F6E">
        <w:rPr>
          <w:rFonts w:ascii="GHEA Grapalat" w:hAnsi="GHEA Grapalat"/>
          <w:b/>
          <w:sz w:val="16"/>
          <w:szCs w:val="16"/>
        </w:rPr>
        <w:t>» ноября 2022 г.</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Код процедуры: "КМНС-ГАШЗБ-22/4</w:t>
      </w:r>
      <w:r w:rsidR="00916046">
        <w:rPr>
          <w:rFonts w:ascii="GHEA Grapalat" w:hAnsi="GHEA Grapalat"/>
          <w:b/>
          <w:sz w:val="16"/>
          <w:szCs w:val="16"/>
          <w:lang w:val="hy-AM"/>
        </w:rPr>
        <w:t>9</w:t>
      </w:r>
      <w:bookmarkStart w:id="0" w:name="_GoBack"/>
      <w:bookmarkEnd w:id="0"/>
      <w:r w:rsidRPr="00B75F6E">
        <w:rPr>
          <w:rFonts w:ascii="GHEA Grapalat" w:hAnsi="GHEA Grapalat"/>
          <w:b/>
          <w:sz w:val="16"/>
          <w:szCs w:val="16"/>
        </w:rPr>
        <w:t>"</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Заказчик, АО «Макур Раздан», расположенный по адресу: г. Раздан, площадь Конституции, 1, административное здание, объявляет запрос котировок, который проводится в один этап через систему электронных закупок Armeps (www.armeps.am).</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В результате этой процедуры выбранному участнику будет предложено расписаться в установленном порядке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«Договор на выполнение работ по благоустройству участков, прилегающих к улице Малого бульвара района Кентрон общины Раздан Котайкского марза Республики Армения» (далее – договор).</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Заявки на участие в этой процедуре необходимо подавать в общину Раздан, с. Адрес: Площадь Конституции, административное здание, г. Раздан, в документальной форме до 10:00 часов 7-го дня со дня публикации настоящего объявления.</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Помимо армянского, заявки также можно подавать на английском или русском языках.</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Заявки будут открыты в общине Раздан, с. Раздан, площадь Конституции, административное здание, 11 ноября 2022 года, 10:00.</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Тендерные предложения будут вскрыты в электронном виде через систему электронных закупок Armeps в 10:00 на 7-й день после публикации данного объявления.</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Обжалование данной процедуры осуществляется в порядке, установленном Законом РА "О закупках" и Гражданским процессуальным кодексом РА.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Для получения дополнительной информации об этом объявлении, пожалуйста, обращайтесь:</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Секретарь оценочной комиссии Кристине Багдасаряни</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lastRenderedPageBreak/>
        <w:t>Телефон: 060-70-40-21</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Электронная почта: baghdasaryan_1978@mail.ru</w:t>
      </w:r>
    </w:p>
    <w:p w:rsidR="001C04E3" w:rsidRPr="001C04E3"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Заказчик: АО "Макур Раздан"</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Одобрено</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 xml:space="preserve">                                                                                                 С шифром "КМНС-ГАШЗБ-22/26".</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Комитет по оценке запроса котировок</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 xml:space="preserve"> 2022 Решением N 01 от 4 июля</w:t>
      </w:r>
    </w:p>
    <w:p w:rsidR="001C04E3" w:rsidRPr="001C04E3" w:rsidRDefault="001C04E3" w:rsidP="001C04E3">
      <w:pPr>
        <w:pStyle w:val="BodyText"/>
        <w:widowControl w:val="0"/>
        <w:spacing w:after="160"/>
        <w:ind w:right="-7" w:firstLine="567"/>
        <w:jc w:val="right"/>
        <w:rPr>
          <w:rFonts w:ascii="GHEA Grapalat" w:hAnsi="GHEA Grapalat"/>
          <w:b/>
          <w:sz w:val="16"/>
          <w:szCs w:val="16"/>
        </w:rPr>
      </w:pP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ИСТОРИЯ ОБЩИНЫ ХАЗДАН</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Х Р А В Е Р</w:t>
      </w:r>
    </w:p>
    <w:p w:rsidR="001C04E3" w:rsidRPr="001C04E3" w:rsidRDefault="001C04E3" w:rsidP="001C04E3">
      <w:pPr>
        <w:pStyle w:val="BodyText"/>
        <w:widowControl w:val="0"/>
        <w:spacing w:after="160"/>
        <w:ind w:right="-7" w:firstLine="567"/>
        <w:jc w:val="right"/>
        <w:rPr>
          <w:rFonts w:ascii="GHEA Grapalat" w:hAnsi="GHEA Grapalat"/>
          <w:b/>
          <w:sz w:val="16"/>
          <w:szCs w:val="16"/>
        </w:rPr>
      </w:pPr>
    </w:p>
    <w:p w:rsidR="00817FD7" w:rsidRDefault="001C04E3" w:rsidP="001C04E3">
      <w:pPr>
        <w:pStyle w:val="BodyText"/>
        <w:widowControl w:val="0"/>
        <w:spacing w:after="160"/>
        <w:ind w:right="-7" w:firstLine="567"/>
        <w:jc w:val="right"/>
        <w:rPr>
          <w:rFonts w:ascii="GHEA Grapalat" w:hAnsi="GHEA Grapalat"/>
          <w:b/>
          <w:lang w:val="hy-AM"/>
        </w:rPr>
      </w:pPr>
      <w:r w:rsidRPr="001C04E3">
        <w:rPr>
          <w:rFonts w:ascii="GHEA Grapalat" w:hAnsi="GHEA Grapalat"/>
          <w:b/>
          <w:sz w:val="16"/>
          <w:szCs w:val="16"/>
        </w:rPr>
        <w:t>ДЛЯ НУЖД ОБЩИНЫ ХАЗДАН: С ЦЕЛЬЮ ВЫПОЛНЕНИЯ РАБОТ «РЕМОНТ КАРЛА АЗНАВУР ЗБОСАЙГУ БЕМ И СВЯТИЛИЩА В ЮЖНОМ РАЙОНЕ ГОРОДА ХАЗДАН»</w:t>
      </w:r>
    </w:p>
    <w:p w:rsidR="001A43A4" w:rsidRPr="009044F1" w:rsidRDefault="00096865" w:rsidP="00817FD7">
      <w:pPr>
        <w:pStyle w:val="BodyText"/>
        <w:widowControl w:val="0"/>
        <w:spacing w:after="160"/>
        <w:ind w:right="-7" w:firstLine="567"/>
        <w:jc w:val="right"/>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rsidR="002C3B05" w:rsidRPr="002C3B05" w:rsidRDefault="002C3B05" w:rsidP="00B46D58">
      <w:pPr>
        <w:jc w:val="both"/>
        <w:rPr>
          <w:rFonts w:ascii="GHEA Grapalat" w:hAnsi="GHEA Grapalat"/>
          <w:i/>
        </w:rPr>
      </w:pP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4211D2" w:rsidRPr="004211D2" w:rsidRDefault="004211D2" w:rsidP="004211D2">
      <w:pPr>
        <w:widowControl w:val="0"/>
        <w:tabs>
          <w:tab w:val="left" w:pos="1134"/>
        </w:tabs>
        <w:spacing w:after="160"/>
        <w:ind w:left="1134" w:hanging="567"/>
        <w:jc w:val="center"/>
        <w:rPr>
          <w:rFonts w:ascii="GHEA Grapalat" w:hAnsi="GHEA Grapalat"/>
          <w:b/>
        </w:rPr>
      </w:pPr>
      <w:r w:rsidRPr="004211D2">
        <w:rPr>
          <w:rFonts w:ascii="GHEA Grapalat" w:hAnsi="GHEA Grapalat"/>
          <w:b/>
        </w:rPr>
        <w:lastRenderedPageBreak/>
        <w:t>СОДЕРЖАНИЕ</w:t>
      </w:r>
    </w:p>
    <w:p w:rsidR="004211D2" w:rsidRPr="004211D2" w:rsidRDefault="004211D2" w:rsidP="004211D2">
      <w:pPr>
        <w:widowControl w:val="0"/>
        <w:tabs>
          <w:tab w:val="left" w:pos="1134"/>
        </w:tabs>
        <w:spacing w:after="160"/>
        <w:ind w:left="1134" w:hanging="567"/>
        <w:jc w:val="center"/>
        <w:rPr>
          <w:rFonts w:ascii="GHEA Grapalat" w:hAnsi="GHEA Grapalat"/>
          <w:b/>
        </w:rPr>
      </w:pPr>
    </w:p>
    <w:p w:rsidR="00096865" w:rsidRPr="009044F1" w:rsidRDefault="001C04E3" w:rsidP="004211D2">
      <w:pPr>
        <w:widowControl w:val="0"/>
        <w:tabs>
          <w:tab w:val="left" w:pos="1134"/>
        </w:tabs>
        <w:spacing w:after="160"/>
        <w:ind w:left="1134" w:hanging="567"/>
        <w:jc w:val="both"/>
        <w:rPr>
          <w:rFonts w:ascii="GHEA Grapalat" w:hAnsi="GHEA Grapalat"/>
        </w:rPr>
      </w:pPr>
      <w:r w:rsidRPr="001C04E3">
        <w:rPr>
          <w:rFonts w:ascii="GHEA Grapalat" w:hAnsi="GHEA Grapalat"/>
          <w:b/>
        </w:rPr>
        <w:t xml:space="preserve">ДЛЯ НУЖД ОБЩИНЫ ХАЗДАН: </w:t>
      </w:r>
      <w:r w:rsidR="00096865"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00096865"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2C3B05">
        <w:rPr>
          <w:rFonts w:ascii="GHEA Grapalat" w:hAnsi="GHEA Grapalat"/>
          <w:sz w:val="18"/>
          <w:szCs w:val="18"/>
        </w:rPr>
        <w:t>адрес</w:t>
      </w:r>
      <w:r w:rsidR="00A90E28" w:rsidRPr="002C3B05">
        <w:rPr>
          <w:rFonts w:ascii="Courier New" w:hAnsi="Courier New" w:cs="Courier New"/>
          <w:sz w:val="18"/>
          <w:szCs w:val="18"/>
          <w:lang w:val="en-US"/>
        </w:rPr>
        <w:t> </w:t>
      </w:r>
      <w:r w:rsidRPr="002C3B05">
        <w:rPr>
          <w:rFonts w:ascii="GHEA Grapalat" w:hAnsi="GHEA Grapalat"/>
          <w:sz w:val="18"/>
          <w:szCs w:val="18"/>
        </w:rPr>
        <w:t>электронной почты</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2026"/>
        <w:gridCol w:w="6030"/>
      </w:tblGrid>
      <w:tr w:rsidR="00216275" w:rsidRPr="009044F1" w:rsidTr="00B75F6E">
        <w:trPr>
          <w:jc w:val="center"/>
        </w:trPr>
        <w:tc>
          <w:tcPr>
            <w:tcW w:w="3357" w:type="dxa"/>
            <w:gridSpan w:val="2"/>
            <w:vAlign w:val="center"/>
          </w:tcPr>
          <w:p w:rsidR="00216275" w:rsidRPr="00840665" w:rsidRDefault="00216275" w:rsidP="009E0E87">
            <w:pPr>
              <w:pStyle w:val="BodyTextIndent2"/>
              <w:widowControl w:val="0"/>
              <w:spacing w:after="120" w:line="240" w:lineRule="auto"/>
              <w:ind w:firstLine="0"/>
              <w:jc w:val="center"/>
              <w:rPr>
                <w:rFonts w:ascii="GHEA Grapalat" w:hAnsi="GHEA Grapalat"/>
                <w:b/>
                <w:bCs/>
                <w:i/>
                <w:iCs/>
                <w:sz w:val="18"/>
                <w:szCs w:val="18"/>
              </w:rPr>
            </w:pPr>
            <w:r w:rsidRPr="00840665">
              <w:rPr>
                <w:rFonts w:ascii="GHEA Grapalat" w:hAnsi="GHEA Grapalat"/>
                <w:b/>
                <w:i/>
                <w:sz w:val="18"/>
                <w:szCs w:val="18"/>
              </w:rPr>
              <w:t>Лотов</w:t>
            </w:r>
          </w:p>
        </w:tc>
        <w:tc>
          <w:tcPr>
            <w:tcW w:w="6030" w:type="dxa"/>
            <w:vMerge w:val="restart"/>
            <w:vAlign w:val="center"/>
          </w:tcPr>
          <w:p w:rsidR="00216275" w:rsidRPr="00840665" w:rsidRDefault="00216275" w:rsidP="00B46D58">
            <w:pPr>
              <w:pStyle w:val="BodyTextIndent2"/>
              <w:widowControl w:val="0"/>
              <w:spacing w:after="120" w:line="240" w:lineRule="auto"/>
              <w:ind w:firstLine="0"/>
              <w:jc w:val="center"/>
              <w:rPr>
                <w:rFonts w:ascii="GHEA Grapalat" w:hAnsi="GHEA Grapalat"/>
                <w:b/>
                <w:bCs/>
                <w:i/>
                <w:iCs/>
                <w:sz w:val="18"/>
                <w:szCs w:val="18"/>
              </w:rPr>
            </w:pPr>
            <w:r w:rsidRPr="00840665">
              <w:rPr>
                <w:rFonts w:ascii="GHEA Grapalat" w:hAnsi="GHEA Grapalat"/>
                <w:b/>
                <w:i/>
                <w:sz w:val="18"/>
                <w:szCs w:val="18"/>
              </w:rPr>
              <w:t>Наименование лота</w:t>
            </w:r>
          </w:p>
        </w:tc>
      </w:tr>
      <w:tr w:rsidR="00216275" w:rsidRPr="009044F1" w:rsidTr="00B75F6E">
        <w:trPr>
          <w:jc w:val="center"/>
        </w:trPr>
        <w:tc>
          <w:tcPr>
            <w:tcW w:w="1331" w:type="dxa"/>
            <w:vAlign w:val="center"/>
          </w:tcPr>
          <w:p w:rsidR="00216275" w:rsidRPr="00840665" w:rsidRDefault="00216275" w:rsidP="00B46D58">
            <w:pPr>
              <w:pStyle w:val="BodyTextIndent2"/>
              <w:widowControl w:val="0"/>
              <w:spacing w:after="120" w:line="240" w:lineRule="auto"/>
              <w:ind w:firstLine="0"/>
              <w:jc w:val="center"/>
              <w:rPr>
                <w:rFonts w:ascii="GHEA Grapalat" w:hAnsi="GHEA Grapalat"/>
                <w:sz w:val="18"/>
                <w:szCs w:val="18"/>
              </w:rPr>
            </w:pPr>
            <w:r w:rsidRPr="00840665">
              <w:rPr>
                <w:rFonts w:ascii="GHEA Grapalat" w:hAnsi="GHEA Grapalat"/>
                <w:b/>
                <w:i/>
                <w:sz w:val="18"/>
                <w:szCs w:val="18"/>
              </w:rPr>
              <w:t>Номера</w:t>
            </w:r>
          </w:p>
        </w:tc>
        <w:tc>
          <w:tcPr>
            <w:tcW w:w="2026" w:type="dxa"/>
            <w:vAlign w:val="center"/>
          </w:tcPr>
          <w:p w:rsidR="00216275" w:rsidRPr="00840665" w:rsidRDefault="00216275" w:rsidP="00B46D58">
            <w:pPr>
              <w:pStyle w:val="BodyTextIndent2"/>
              <w:widowControl w:val="0"/>
              <w:spacing w:after="120" w:line="240" w:lineRule="auto"/>
              <w:ind w:firstLine="0"/>
              <w:jc w:val="center"/>
              <w:rPr>
                <w:rFonts w:ascii="GHEA Grapalat" w:hAnsi="GHEA Grapalat"/>
                <w:b/>
                <w:sz w:val="18"/>
                <w:szCs w:val="18"/>
              </w:rPr>
            </w:pPr>
            <w:r w:rsidRPr="00840665">
              <w:rPr>
                <w:rFonts w:ascii="GHEA Grapalat" w:hAnsi="GHEA Grapalat"/>
                <w:b/>
                <w:i/>
                <w:sz w:val="18"/>
                <w:szCs w:val="18"/>
              </w:rPr>
              <w:t>Цена закупки</w:t>
            </w:r>
          </w:p>
        </w:tc>
        <w:tc>
          <w:tcPr>
            <w:tcW w:w="6030" w:type="dxa"/>
            <w:vMerge/>
            <w:vAlign w:val="center"/>
          </w:tcPr>
          <w:p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840665" w:rsidRPr="009044F1" w:rsidTr="00B75F6E">
        <w:trPr>
          <w:jc w:val="center"/>
        </w:trPr>
        <w:tc>
          <w:tcPr>
            <w:tcW w:w="1331" w:type="dxa"/>
            <w:vAlign w:val="center"/>
          </w:tcPr>
          <w:p w:rsidR="00840665" w:rsidRPr="00B75F6E" w:rsidRDefault="004211D2" w:rsidP="0049301F">
            <w:pPr>
              <w:pStyle w:val="BodyTextIndent2"/>
              <w:spacing w:line="240" w:lineRule="auto"/>
              <w:ind w:firstLine="0"/>
              <w:jc w:val="center"/>
              <w:rPr>
                <w:rFonts w:ascii="GHEA Grapalat" w:hAnsi="GHEA Grapalat"/>
                <w:b/>
                <w:i/>
                <w:sz w:val="18"/>
                <w:szCs w:val="18"/>
                <w:lang w:val="hy-AM"/>
              </w:rPr>
            </w:pPr>
            <w:r w:rsidRPr="00B75F6E">
              <w:rPr>
                <w:rFonts w:ascii="GHEA Grapalat" w:hAnsi="GHEA Grapalat"/>
                <w:b/>
                <w:i/>
                <w:sz w:val="18"/>
                <w:szCs w:val="18"/>
                <w:lang w:val="hy-AM"/>
              </w:rPr>
              <w:t>1</w:t>
            </w:r>
          </w:p>
        </w:tc>
        <w:tc>
          <w:tcPr>
            <w:tcW w:w="2026" w:type="dxa"/>
            <w:vAlign w:val="center"/>
          </w:tcPr>
          <w:p w:rsidR="00840665" w:rsidRPr="00B75F6E" w:rsidRDefault="00B75F6E" w:rsidP="0049301F">
            <w:pPr>
              <w:pStyle w:val="BodyTextIndent2"/>
              <w:spacing w:line="240" w:lineRule="auto"/>
              <w:ind w:firstLine="0"/>
              <w:jc w:val="center"/>
              <w:rPr>
                <w:rFonts w:ascii="GHEA Grapalat" w:hAnsi="GHEA Grapalat"/>
                <w:b/>
                <w:i/>
                <w:sz w:val="18"/>
                <w:szCs w:val="18"/>
                <w:lang w:val="hy-AM"/>
              </w:rPr>
            </w:pPr>
            <w:r w:rsidRPr="00B75F6E">
              <w:rPr>
                <w:rFonts w:ascii="GHEA Grapalat" w:hAnsi="GHEA Grapalat"/>
                <w:b/>
                <w:i/>
                <w:sz w:val="18"/>
                <w:szCs w:val="18"/>
                <w:lang w:val="hy-AM"/>
              </w:rPr>
              <w:t>7 138 600</w:t>
            </w:r>
          </w:p>
        </w:tc>
        <w:tc>
          <w:tcPr>
            <w:tcW w:w="6030" w:type="dxa"/>
            <w:vAlign w:val="center"/>
          </w:tcPr>
          <w:p w:rsidR="00840665" w:rsidRPr="00B75F6E" w:rsidRDefault="00B75F6E" w:rsidP="00B46D58">
            <w:pPr>
              <w:pStyle w:val="BodyTextIndent2"/>
              <w:widowControl w:val="0"/>
              <w:spacing w:after="120" w:line="240" w:lineRule="auto"/>
              <w:ind w:firstLine="0"/>
              <w:rPr>
                <w:rFonts w:ascii="GHEA Grapalat" w:hAnsi="GHEA Grapalat"/>
                <w:b/>
                <w:i/>
                <w:sz w:val="18"/>
                <w:szCs w:val="18"/>
              </w:rPr>
            </w:pPr>
            <w:r w:rsidRPr="00B75F6E">
              <w:rPr>
                <w:rFonts w:ascii="GHEA Grapalat" w:hAnsi="GHEA Grapalat"/>
                <w:b/>
                <w:i/>
                <w:sz w:val="18"/>
                <w:szCs w:val="18"/>
              </w:rPr>
              <w:t>"Благоустройство участков, примыкающих к улице малого бульвара района Кентрон общины Раздан, Котайкской области,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взаимосвязанными, </w:t>
      </w:r>
      <w:r w:rsidRPr="009044F1">
        <w:rPr>
          <w:rFonts w:ascii="GHEA Grapalat" w:hAnsi="GHEA Grapalat"/>
        </w:rPr>
        <w:lastRenderedPageBreak/>
        <w:t>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3C57CD" w:rsidRPr="00F329B2">
        <w:rPr>
          <w:rFonts w:ascii="GHEA Grapalat" w:hAnsi="GHEA Grapalat"/>
        </w:rPr>
        <w:t xml:space="preserve"> </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r w:rsidR="00F329B2">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B46D58">
      <w:pPr>
        <w:widowControl w:val="0"/>
        <w:spacing w:after="160"/>
        <w:jc w:val="center"/>
        <w:rPr>
          <w:rFonts w:ascii="GHEA Grapalat" w:hAnsi="GHEA Grapalat"/>
          <w:b/>
        </w:rPr>
      </w:pPr>
    </w:p>
    <w:p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w:t>
      </w:r>
      <w:r w:rsidR="00840665" w:rsidRPr="00275F99">
        <w:rPr>
          <w:rFonts w:ascii="GHEA Grapalat" w:hAnsi="GHEA Grapalat"/>
        </w:rPr>
        <w:t>1</w:t>
      </w:r>
      <w:r w:rsidRPr="00995804">
        <w:rPr>
          <w:rFonts w:ascii="GHEA Grapalat" w:hAnsi="GHEA Grapalat"/>
        </w:rPr>
        <w:t xml:space="preserve">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367F26">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 часов "—"-го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9C3FD4" w:rsidRPr="00051F89">
        <w:rPr>
          <w:rFonts w:ascii="GHEA Grapalat" w:hAnsi="GHEA Grapalat"/>
          <w:lang w:val="hy-AM"/>
        </w:rPr>
        <w:t xml:space="preserve"> </w:t>
      </w:r>
      <w:r w:rsidR="009C3FD4" w:rsidRPr="00051F89">
        <w:rPr>
          <w:rFonts w:ascii="GHEA Grapalat" w:hAnsi="GHEA Grapalat"/>
        </w:rPr>
        <w:t xml:space="preserve">или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r w:rsidR="009C3FD4">
        <w:rPr>
          <w:rFonts w:ascii="GHEA Grapalat" w:hAnsi="GHEA Grapalat"/>
          <w:lang w:val="hy-AM"/>
        </w:rPr>
        <w:t xml:space="preserve"> </w:t>
      </w:r>
      <w:r w:rsidR="00051F89">
        <w:rPr>
          <w:rFonts w:ascii="GHEA Grapalat" w:hAnsi="GHEA Grapalat"/>
        </w:rPr>
        <w:t>;</w:t>
      </w:r>
      <w:r w:rsidR="00023F8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lastRenderedPageBreak/>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485531">
        <w:rPr>
          <w:rStyle w:val="FootnoteReference"/>
          <w:rFonts w:ascii="GHEA Grapalat" w:hAnsi="GHEA Grapalat"/>
        </w:rPr>
        <w:footnoteReference w:customMarkFollows="1" w:id="4"/>
        <w:t>8</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5757D1" w:rsidRPr="00F04430">
        <w:rPr>
          <w:rFonts w:ascii="Times New Roman" w:hAnsi="Times New Roman"/>
          <w:sz w:val="28"/>
          <w:szCs w:val="28"/>
        </w:rPr>
        <w:t>;</w:t>
      </w:r>
      <w:r w:rsidR="007447E9" w:rsidRPr="00F04430">
        <w:rPr>
          <w:rStyle w:val="FootnoteReference"/>
          <w:rFonts w:ascii="GHEA Grapalat" w:hAnsi="GHEA Grapalat"/>
          <w:sz w:val="24"/>
          <w:szCs w:val="24"/>
        </w:rPr>
        <w:footnoteReference w:customMarkFollows="1" w:id="5"/>
        <w:t>9</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33599" w:rsidRDefault="00E33599" w:rsidP="00B46D58">
      <w:pPr>
        <w:pStyle w:val="norm"/>
        <w:widowControl w:val="0"/>
        <w:spacing w:after="120" w:line="240" w:lineRule="auto"/>
        <w:ind w:firstLine="0"/>
        <w:rPr>
          <w:rFonts w:ascii="GHEA Grapalat" w:hAnsi="GHEA Grapalat" w:cs="Sylfaen"/>
          <w:sz w:val="24"/>
          <w:szCs w:val="24"/>
        </w:rPr>
      </w:pPr>
    </w:p>
    <w:p w:rsidR="0049655D" w:rsidRDefault="00C90BCA">
      <w:pPr>
        <w:rPr>
          <w:rFonts w:ascii="GHEA Grapalat" w:hAnsi="GHEA Grapalat"/>
          <w:b/>
        </w:rPr>
      </w:pPr>
      <w:r>
        <w:rPr>
          <w:rFonts w:ascii="GHEA Grapalat" w:hAnsi="GHEA Grapalat"/>
          <w:b/>
        </w:rPr>
        <w:t>-----------------------------</w:t>
      </w:r>
    </w:p>
    <w:p w:rsidR="00C90BCA" w:rsidDel="00B2007E" w:rsidRDefault="00C90BCA" w:rsidP="00B46D58">
      <w:pPr>
        <w:widowControl w:val="0"/>
        <w:spacing w:after="160"/>
        <w:jc w:val="center"/>
        <w:rPr>
          <w:del w:id="4" w:author="Inesa Kocharyan" w:date="2022-03-25T12:10:00Z"/>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pPr>
        <w:rPr>
          <w:rFonts w:ascii="GHEA Grapalat" w:hAnsi="GHEA Grapalat"/>
          <w:b/>
        </w:rPr>
      </w:pPr>
      <w:r>
        <w:rPr>
          <w:rFonts w:ascii="GHEA Grapalat" w:hAnsi="GHEA Grapalat"/>
          <w:b/>
        </w:rPr>
        <w:br w:type="page"/>
      </w: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сведений или </w:t>
      </w:r>
      <w:r w:rsidRPr="009044F1">
        <w:rPr>
          <w:rFonts w:ascii="GHEA Grapalat" w:hAnsi="GHEA Grapalat"/>
          <w:sz w:val="24"/>
          <w:szCs w:val="24"/>
        </w:rPr>
        <w:lastRenderedPageBreak/>
        <w:t>документов иного типа;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1578D4" w:rsidRPr="009044F1" w:rsidRDefault="001578D4" w:rsidP="00B46D58">
      <w:pPr>
        <w:widowControl w:val="0"/>
        <w:spacing w:after="160"/>
        <w:ind w:firstLine="567"/>
        <w:jc w:val="both"/>
        <w:rPr>
          <w:rFonts w:ascii="GHEA Grapalat" w:hAnsi="GHEA Grapalat" w:cs="Sylfaen"/>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rsidR="00C35487" w:rsidRPr="00C35487" w:rsidRDefault="000A7528" w:rsidP="005831D8">
      <w:pPr>
        <w:widowControl w:val="0"/>
        <w:tabs>
          <w:tab w:val="left" w:pos="1134"/>
        </w:tabs>
        <w:ind w:firstLine="567"/>
        <w:jc w:val="both"/>
      </w:pPr>
      <w:r w:rsidRPr="009044F1">
        <w:rPr>
          <w:rFonts w:ascii="GHEA Grapalat" w:hAnsi="GHEA Grapalat"/>
        </w:rPr>
        <w:lastRenderedPageBreak/>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47B3A" w:rsidRDefault="00B47B3A" w:rsidP="005831D8">
      <w:pPr>
        <w:widowControl w:val="0"/>
        <w:tabs>
          <w:tab w:val="left" w:pos="1134"/>
        </w:tabs>
        <w:ind w:firstLine="567"/>
        <w:jc w:val="both"/>
        <w:rPr>
          <w:rFonts w:ascii="GHEA Grapalat" w:hAnsi="GHEA Grapalat" w:cs="Sylfaen"/>
        </w:rPr>
      </w:pPr>
      <w:r w:rsidRPr="005831D8">
        <w:rPr>
          <w:rFonts w:ascii="GHEA Grapalat" w:hAnsi="GHEA Grapalat" w:cs="Sylfaen"/>
        </w:rPr>
        <w:t>Если заявление-</w:t>
      </w:r>
      <w:r w:rsidRPr="005831D8">
        <w:rPr>
          <w:rFonts w:ascii="GHEA Grapalat" w:hAnsi="GHEA Grapalat" w:cs="Arial"/>
          <w:b/>
          <w:color w:val="000000" w:themeColor="text1"/>
        </w:rPr>
        <w:t xml:space="preserve"> </w:t>
      </w:r>
      <w:r w:rsidRPr="005831D8">
        <w:rPr>
          <w:rFonts w:ascii="GHEA Grapalat" w:hAnsi="GHEA Grapalat" w:cs="Sylfaen"/>
        </w:rPr>
        <w:t>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w:t>
      </w:r>
      <w:r w:rsidR="000836D9" w:rsidRPr="005831D8">
        <w:rPr>
          <w:rFonts w:ascii="GHEA Grapalat" w:hAnsi="GHEA Grapalat" w:cs="Sylfaen"/>
        </w:rPr>
        <w:t>и</w:t>
      </w:r>
      <w:r w:rsidRPr="005831D8">
        <w:rPr>
          <w:rFonts w:ascii="GHEA Grapalat" w:hAnsi="GHEA Grapalat" w:cs="Sylfaen"/>
        </w:rPr>
        <w:t xml:space="preserve">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p>
    <w:p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93721E" w:rsidRPr="00681F45" w:rsidRDefault="0093721E"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"—"-ый день в "час вскрытия"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xml:space="preserve">, а также </w:t>
      </w:r>
      <w:r w:rsidRPr="009044F1">
        <w:rPr>
          <w:rFonts w:ascii="GHEA Grapalat" w:hAnsi="GHEA Grapalat"/>
        </w:rPr>
        <w:lastRenderedPageBreak/>
        <w:t>выраженные одним числом ценовые предложения подавших 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7"/>
        <w:t>11</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w:t>
      </w:r>
      <w:r w:rsidRPr="009044F1">
        <w:rPr>
          <w:rFonts w:ascii="GHEA Grapalat" w:hAnsi="GHEA Grapalat"/>
          <w:i w:val="0"/>
          <w:sz w:val="24"/>
          <w:szCs w:val="24"/>
        </w:rPr>
        <w:lastRenderedPageBreak/>
        <w:t>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412C1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w:t>
      </w:r>
      <w:r w:rsidR="00412C15">
        <w:rPr>
          <w:rFonts w:ascii="GHEA Grapalat" w:hAnsi="GHEA Grapalat"/>
          <w:sz w:val="24"/>
          <w:szCs w:val="24"/>
        </w:rPr>
        <w:t>работ</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C81316">
        <w:rPr>
          <w:rFonts w:ascii="GHEA Grapalat" w:hAnsi="GHEA Grapalat"/>
          <w:sz w:val="24"/>
          <w:szCs w:val="24"/>
        </w:rPr>
        <w:t>за</w:t>
      </w:r>
      <w:r w:rsidR="00C81316" w:rsidRPr="00927888">
        <w:rPr>
          <w:rFonts w:ascii="GHEA Grapalat" w:hAnsi="GHEA Grapalat"/>
          <w:sz w:val="24"/>
          <w:szCs w:val="24"/>
        </w:rPr>
        <w:t>купк</w:t>
      </w:r>
      <w:r w:rsidR="00C8131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p>
    <w:p w:rsidR="00254A26" w:rsidRDefault="00254A26" w:rsidP="00254A26">
      <w:pPr>
        <w:pStyle w:val="norm"/>
        <w:widowControl w:val="0"/>
        <w:tabs>
          <w:tab w:val="left" w:pos="1134"/>
        </w:tabs>
        <w:spacing w:after="160" w:line="240" w:lineRule="auto"/>
        <w:ind w:firstLine="567"/>
        <w:rPr>
          <w:ins w:id="5" w:author="Inesa Kocharyan" w:date="2022-05-27T10:52:00Z"/>
          <w:rFonts w:ascii="GHEA Grapalat" w:hAnsi="GHEA Grapalat"/>
          <w:sz w:val="24"/>
          <w:szCs w:val="24"/>
        </w:rPr>
      </w:pPr>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w:t>
      </w:r>
      <w:r w:rsidR="00675873" w:rsidRPr="00AA14B6">
        <w:rPr>
          <w:rFonts w:ascii="GHEA Grapalat" w:hAnsi="GHEA Grapalat"/>
          <w:sz w:val="24"/>
          <w:szCs w:val="24"/>
        </w:rPr>
        <w:t>закупк</w:t>
      </w:r>
      <w:r w:rsidR="00675873">
        <w:rPr>
          <w:rFonts w:ascii="GHEA Grapalat" w:hAnsi="GHEA Grapalat"/>
          <w:sz w:val="24"/>
          <w:szCs w:val="24"/>
        </w:rPr>
        <w:t>и</w:t>
      </w:r>
      <w:r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4F2C09" w:rsidRPr="004F2C09">
        <w:rPr>
          <w:rFonts w:ascii="GHEA Grapalat" w:hAnsi="GHEA Grapalat"/>
          <w:sz w:val="24"/>
          <w:szCs w:val="24"/>
        </w:rPr>
        <w:t>заключаемым с последним договором,</w:t>
      </w:r>
      <w:r w:rsidRPr="00AA14B6">
        <w:rPr>
          <w:rFonts w:ascii="GHEA Grapalat" w:hAnsi="GHEA Grapalat"/>
          <w:sz w:val="24"/>
          <w:szCs w:val="24"/>
        </w:rPr>
        <w:t xml:space="preserve"> вступают в силу в случае предусмотрения дополнительных финансовых средств в размере цены, превышающей цену </w:t>
      </w:r>
      <w:r w:rsidR="00365152" w:rsidRPr="00AA14B6">
        <w:rPr>
          <w:rFonts w:ascii="GHEA Grapalat" w:hAnsi="GHEA Grapalat"/>
          <w:sz w:val="24"/>
          <w:szCs w:val="24"/>
        </w:rPr>
        <w:t>закупк</w:t>
      </w:r>
      <w:r w:rsidR="00365152">
        <w:rPr>
          <w:rFonts w:ascii="GHEA Grapalat" w:hAnsi="GHEA Grapalat"/>
          <w:sz w:val="24"/>
          <w:szCs w:val="24"/>
        </w:rPr>
        <w:t>и</w:t>
      </w:r>
      <w:r w:rsidRPr="00AA14B6">
        <w:rPr>
          <w:rFonts w:ascii="GHEA Grapalat" w:hAnsi="GHEA Grapalat"/>
          <w:sz w:val="24"/>
          <w:szCs w:val="24"/>
        </w:rPr>
        <w:t xml:space="preserve"> и заключения </w:t>
      </w:r>
      <w:r w:rsidR="004F2C09" w:rsidRPr="004F2C09">
        <w:rPr>
          <w:rFonts w:ascii="GHEA Grapalat" w:hAnsi="GHEA Grapalat"/>
          <w:sz w:val="24"/>
          <w:szCs w:val="24"/>
        </w:rPr>
        <w:t xml:space="preserve">на этой основе </w:t>
      </w:r>
      <w:r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предусмотрения дополнительных </w:t>
      </w:r>
      <w:r w:rsidRPr="00AA14B6">
        <w:rPr>
          <w:rFonts w:ascii="GHEA Grapalat" w:hAnsi="GHEA Grapalat"/>
          <w:sz w:val="24"/>
          <w:szCs w:val="24"/>
        </w:rPr>
        <w:lastRenderedPageBreak/>
        <w:t xml:space="preserve">финансовых средств с продлением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7E7A22" w:rsidRDefault="007E7A22" w:rsidP="00254A26">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sidR="008716DF">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6A180E" w:rsidRPr="00C34AFD">
        <w:rPr>
          <w:rFonts w:ascii="GHEA Grapalat" w:hAnsi="GHEA Grapalat"/>
          <w:sz w:val="24"/>
          <w:szCs w:val="24"/>
        </w:rPr>
        <w:t>закупк</w:t>
      </w:r>
      <w:r w:rsidR="006A180E">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w:t>
      </w:r>
      <w:r w:rsidRPr="009044F1">
        <w:rPr>
          <w:rFonts w:ascii="GHEA Grapalat" w:hAnsi="GHEA Grapalat"/>
          <w:sz w:val="24"/>
          <w:szCs w:val="24"/>
        </w:rPr>
        <w:lastRenderedPageBreak/>
        <w:t>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rsidR="00BC15AF" w:rsidRPr="00110330" w:rsidRDefault="00BC15AF" w:rsidP="00BC15AF">
      <w:pPr>
        <w:widowControl w:val="0"/>
        <w:tabs>
          <w:tab w:val="left" w:pos="1276"/>
        </w:tabs>
        <w:rPr>
          <w:rFonts w:ascii="GHEA Grapalat" w:hAnsi="GHEA Grapalat"/>
        </w:rPr>
      </w:pPr>
      <w:r w:rsidRPr="00110330">
        <w:rPr>
          <w:rFonts w:ascii="GHEA Grapalat" w:hAnsi="GHEA Grapalat"/>
        </w:rPr>
        <w:t>При этом, если:</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8"/>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1F92" w:rsidRDefault="001D1F92"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w:t>
      </w:r>
      <w:r w:rsidR="00645866" w:rsidRPr="00645866">
        <w:rPr>
          <w:rFonts w:ascii="GHEA Grapalat" w:hAnsi="GHEA Grapalat"/>
        </w:rPr>
        <w:lastRenderedPageBreak/>
        <w:t>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1F92" w:rsidRDefault="001D1F92" w:rsidP="00B46D58">
      <w:pPr>
        <w:widowControl w:val="0"/>
        <w:spacing w:after="160"/>
        <w:jc w:val="center"/>
        <w:rPr>
          <w:rFonts w:ascii="GHEA Grapalat" w:hAnsi="GHEA Grapalat"/>
          <w:b/>
          <w:lang w:val="hy-AM"/>
        </w:rPr>
      </w:pPr>
    </w:p>
    <w:p w:rsidR="00546AA0" w:rsidRPr="00572A57"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5B796C" w:rsidRPr="005242F9" w:rsidRDefault="005B796C" w:rsidP="005B796C">
      <w:pPr>
        <w:widowControl w:val="0"/>
        <w:tabs>
          <w:tab w:val="left" w:pos="1276"/>
        </w:tabs>
        <w:spacing w:after="160"/>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43E9D" w:rsidRDefault="005B796C" w:rsidP="00143E9D">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в пропорции, исчисленной в отношении суммы этого этапа.</w:t>
      </w:r>
    </w:p>
    <w:p w:rsidR="009E68F3" w:rsidRPr="0001217D" w:rsidRDefault="009E68F3" w:rsidP="00143E9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54287C" w:rsidRDefault="005B796C" w:rsidP="005B796C">
      <w:pPr>
        <w:widowControl w:val="0"/>
        <w:tabs>
          <w:tab w:val="left" w:pos="1276"/>
        </w:tabs>
        <w:spacing w:after="160"/>
        <w:ind w:firstLine="567"/>
        <w:jc w:val="both"/>
        <w:rPr>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w:t>
      </w:r>
      <w:r w:rsidRPr="001775FE">
        <w:rPr>
          <w:rFonts w:ascii="GHEA Grapalat" w:hAnsi="GHEA Grapalat"/>
        </w:rPr>
        <w:lastRenderedPageBreak/>
        <w:t xml:space="preserve">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rsidR="008C28C9" w:rsidRDefault="008C28C9" w:rsidP="008C28C9">
      <w:pPr>
        <w:widowControl w:val="0"/>
        <w:tabs>
          <w:tab w:val="left" w:pos="1134"/>
        </w:tabs>
        <w:spacing w:after="160"/>
        <w:ind w:firstLine="567"/>
        <w:jc w:val="center"/>
        <w:rPr>
          <w:rFonts w:ascii="GHEA Grapalat" w:hAnsi="GHEA Grapalat"/>
          <w:b/>
          <w:lang w:val="hy-AM"/>
        </w:rPr>
      </w:pP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Default="001F6A9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AE679C" w:rsidRDefault="00AE679C" w:rsidP="00B46D58">
      <w:pPr>
        <w:widowControl w:val="0"/>
        <w:spacing w:after="160"/>
        <w:ind w:firstLine="567"/>
        <w:jc w:val="both"/>
        <w:rPr>
          <w:rFonts w:ascii="GHEA Grapalat" w:hAnsi="GHEA Grapalat"/>
        </w:rPr>
      </w:pPr>
    </w:p>
    <w:p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570BBD">
        <w:rPr>
          <w:rFonts w:ascii="GHEA Grapalat" w:hAnsi="GHEA Grapalat"/>
          <w:color w:val="FF0000"/>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23AFA" w:rsidRPr="00570BBD" w:rsidRDefault="00023AFA" w:rsidP="007B3A2A">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lastRenderedPageBreak/>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F567E4">
        <w:rPr>
          <w:rStyle w:val="FootnoteReference"/>
          <w:rFonts w:ascii="GHEA Grapalat" w:hAnsi="GHEA Grapalat"/>
        </w:rPr>
        <w:footnoteReference w:customMarkFollows="1" w:id="13"/>
        <w:t>17</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w:t>
      </w:r>
      <w:r w:rsidRPr="00FF3E38">
        <w:rPr>
          <w:rFonts w:ascii="GHEA Grapalat" w:hAnsi="GHEA Grapalat"/>
          <w:sz w:val="24"/>
          <w:szCs w:val="24"/>
        </w:rPr>
        <w:lastRenderedPageBreak/>
        <w:t>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4"/>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90C52" w:rsidRPr="00B64897" w:rsidRDefault="00B90C52" w:rsidP="00F27A50">
      <w:pPr>
        <w:pStyle w:val="norm"/>
        <w:spacing w:line="240" w:lineRule="auto"/>
        <w:rPr>
          <w:rFonts w:ascii="GHEA Grapalat" w:hAnsi="GHEA Grapalat"/>
          <w:sz w:val="24"/>
          <w:szCs w:val="24"/>
        </w:rPr>
      </w:pPr>
    </w:p>
    <w:p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40665" w:rsidRPr="00840665" w:rsidRDefault="00B2572B" w:rsidP="00840665">
      <w:pPr>
        <w:pStyle w:val="BodyTextIndent3"/>
        <w:widowControl w:val="0"/>
        <w:spacing w:after="160" w:line="240" w:lineRule="auto"/>
        <w:jc w:val="right"/>
        <w:rPr>
          <w:rFonts w:ascii="GHEA Grapalat" w:hAnsi="GHEA Grapalat"/>
          <w:b/>
          <w:sz w:val="18"/>
          <w:szCs w:val="18"/>
        </w:rPr>
      </w:pPr>
      <w:r w:rsidRPr="00840665">
        <w:rPr>
          <w:rFonts w:ascii="GHEA Grapalat" w:hAnsi="GHEA Grapalat"/>
          <w:b/>
          <w:sz w:val="18"/>
          <w:szCs w:val="18"/>
        </w:rPr>
        <w:t xml:space="preserve">к Приглашению </w:t>
      </w:r>
      <w:r w:rsidR="00840665" w:rsidRPr="00840665">
        <w:rPr>
          <w:rFonts w:ascii="GHEA Grapalat" w:hAnsi="GHEA Grapalat"/>
          <w:b/>
          <w:sz w:val="18"/>
          <w:szCs w:val="18"/>
        </w:rPr>
        <w:t>С шифром "КМХК-ВМАШШДБ-22/30".</w:t>
      </w:r>
    </w:p>
    <w:p w:rsidR="00B2572B" w:rsidRPr="00840665" w:rsidRDefault="00840665" w:rsidP="00840665">
      <w:pPr>
        <w:pStyle w:val="BodyTextIndent3"/>
        <w:widowControl w:val="0"/>
        <w:spacing w:after="160" w:line="240" w:lineRule="auto"/>
        <w:jc w:val="left"/>
        <w:rPr>
          <w:rFonts w:ascii="GHEA Grapalat" w:hAnsi="GHEA Grapalat" w:cs="Arial"/>
          <w:b/>
          <w:sz w:val="18"/>
          <w:szCs w:val="18"/>
        </w:rPr>
      </w:pPr>
      <w:r w:rsidRPr="00840665">
        <w:rPr>
          <w:rFonts w:ascii="GHEA Grapalat" w:hAnsi="GHEA Grapalat"/>
          <w:b/>
          <w:sz w:val="18"/>
          <w:szCs w:val="18"/>
        </w:rPr>
        <w:t xml:space="preserve">                                                                 </w:t>
      </w:r>
      <w:r w:rsidRPr="00840665">
        <w:rPr>
          <w:rFonts w:ascii="GHEA Grapalat" w:hAnsi="GHEA Grapalat"/>
          <w:b/>
          <w:sz w:val="18"/>
          <w:szCs w:val="18"/>
          <w:lang w:val="hy-AM"/>
        </w:rPr>
        <w:t xml:space="preserve">                                                        </w:t>
      </w:r>
      <w:r w:rsidRPr="00840665">
        <w:rPr>
          <w:rFonts w:ascii="GHEA Grapalat" w:hAnsi="GHEA Grapalat"/>
          <w:b/>
          <w:sz w:val="18"/>
          <w:szCs w:val="18"/>
        </w:rPr>
        <w:t>Срочный открытый тендер</w:t>
      </w:r>
    </w:p>
    <w:p w:rsidR="00B2572B" w:rsidRPr="00374F4A" w:rsidRDefault="00B2572B" w:rsidP="00B46D58">
      <w:pPr>
        <w:widowControl w:val="0"/>
        <w:spacing w:after="120"/>
        <w:jc w:val="center"/>
        <w:rPr>
          <w:rFonts w:ascii="GHEA Grapalat" w:hAnsi="GHEA Grapalat" w:cs="Sylfaen"/>
          <w:b/>
        </w:rPr>
      </w:pPr>
    </w:p>
    <w:p w:rsidR="00840665" w:rsidRPr="00840665" w:rsidRDefault="00B2572B" w:rsidP="00840665">
      <w:pPr>
        <w:widowControl w:val="0"/>
        <w:spacing w:after="160"/>
        <w:jc w:val="center"/>
        <w:rPr>
          <w:rFonts w:ascii="GHEA Grapalat" w:hAnsi="GHEA Grapalat"/>
          <w:b/>
          <w:lang w:val="hy-AM"/>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840665">
        <w:rPr>
          <w:rFonts w:ascii="GHEA Grapalat" w:hAnsi="GHEA Grapalat"/>
          <w:b/>
        </w:rPr>
        <w:t xml:space="preserve"> ОБЪЯВЛЕНИЕ</w:t>
      </w:r>
      <w:r w:rsidR="00840665">
        <w:rPr>
          <w:rFonts w:ascii="GHEA Grapalat" w:hAnsi="GHEA Grapalat"/>
          <w:b/>
          <w:lang w:val="hy-AM"/>
        </w:rPr>
        <w:t xml:space="preserve"> </w:t>
      </w:r>
    </w:p>
    <w:p w:rsidR="00B2572B" w:rsidRPr="00374F4A" w:rsidRDefault="00B2572B" w:rsidP="00840665">
      <w:pPr>
        <w:widowControl w:val="0"/>
        <w:spacing w:after="160"/>
        <w:jc w:val="center"/>
        <w:rPr>
          <w:rFonts w:ascii="GHEA Grapalat" w:hAnsi="GHEA Grapalat" w:cs="Arial"/>
        </w:rPr>
      </w:pPr>
      <w:r w:rsidRPr="00374F4A">
        <w:rPr>
          <w:rFonts w:ascii="GHEA Grapalat" w:hAnsi="GHEA Grapalat"/>
        </w:rPr>
        <w:t>на участие в открытом конкурсе</w:t>
      </w:r>
      <w:r w:rsidR="00AA7117" w:rsidRPr="00374F4A">
        <w:rPr>
          <w:rFonts w:ascii="GHEA Grapalat" w:hAnsi="GHEA Grapalat"/>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561817">
        <w:rPr>
          <w:rFonts w:ascii="GHEA Grapalat" w:hAnsi="GHEA Grapalat"/>
        </w:rPr>
        <w:t>AShDzB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840665" w:rsidRPr="00840665" w:rsidRDefault="006B3E56" w:rsidP="00840665">
      <w:pPr>
        <w:pStyle w:val="ListParagraph"/>
        <w:widowControl w:val="0"/>
        <w:numPr>
          <w:ilvl w:val="0"/>
          <w:numId w:val="21"/>
        </w:numPr>
        <w:spacing w:after="160"/>
        <w:jc w:val="both"/>
        <w:rPr>
          <w:rFonts w:ascii="GHEA Grapalat" w:hAnsi="GHEA Grapalat"/>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840665" w:rsidRPr="00840665">
        <w:rPr>
          <w:rFonts w:ascii="GHEA Grapalat" w:hAnsi="GHEA Grapalat"/>
        </w:rPr>
        <w:t>С шифром "КМХК-ВМАШШДБ-22/30".</w:t>
      </w:r>
    </w:p>
    <w:p w:rsidR="006B3E56" w:rsidRDefault="00840665" w:rsidP="00840665">
      <w:pPr>
        <w:pStyle w:val="ListParagraph"/>
        <w:widowControl w:val="0"/>
        <w:numPr>
          <w:ilvl w:val="0"/>
          <w:numId w:val="21"/>
        </w:numPr>
        <w:spacing w:after="160"/>
        <w:jc w:val="both"/>
        <w:rPr>
          <w:rFonts w:ascii="GHEA Grapalat" w:hAnsi="GHEA Grapalat" w:cs="Arial"/>
        </w:rPr>
      </w:pPr>
      <w:r w:rsidRPr="00840665">
        <w:rPr>
          <w:rFonts w:ascii="GHEA Grapalat" w:hAnsi="GHEA Grapalat"/>
        </w:rPr>
        <w:t xml:space="preserve">                                                                                                                           Срочный открытый тендер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w:t>
      </w:r>
      <w:r w:rsidR="007006D6">
        <w:rPr>
          <w:rFonts w:ascii="GHEA Grapalat" w:hAnsi="GHEA Grapalat"/>
          <w:vertAlign w:val="superscript"/>
        </w:rPr>
        <w:t>20</w:t>
      </w:r>
      <w:r w:rsidR="00952531">
        <w:rPr>
          <w:rFonts w:ascii="GHEA Grapalat" w:hAnsi="GHEA Grapalat"/>
        </w:rPr>
        <w:t>,</w:t>
      </w:r>
    </w:p>
    <w:p w:rsidR="00840665" w:rsidRPr="00840665" w:rsidRDefault="006B3E56" w:rsidP="00840665">
      <w:pPr>
        <w:pStyle w:val="ListParagraph"/>
        <w:widowControl w:val="0"/>
        <w:numPr>
          <w:ilvl w:val="0"/>
          <w:numId w:val="22"/>
        </w:numPr>
        <w:tabs>
          <w:tab w:val="left" w:pos="567"/>
        </w:tabs>
        <w:spacing w:after="160"/>
        <w:jc w:val="both"/>
        <w:rPr>
          <w:rFonts w:ascii="GHEA Grapalat" w:hAnsi="GHEA Grapalat"/>
        </w:rPr>
      </w:pPr>
      <w:r w:rsidRPr="00840665">
        <w:rPr>
          <w:rFonts w:ascii="GHEA Grapalat" w:hAnsi="GHEA Grapalat"/>
        </w:rPr>
        <w:t xml:space="preserve">в рамках участия в </w:t>
      </w:r>
      <w:r w:rsidR="00305944" w:rsidRPr="00840665">
        <w:rPr>
          <w:rFonts w:ascii="GHEA Grapalat" w:hAnsi="GHEA Grapalat"/>
        </w:rPr>
        <w:t xml:space="preserve">открытом конкурсе </w:t>
      </w:r>
      <w:r w:rsidRPr="00840665">
        <w:rPr>
          <w:rFonts w:ascii="GHEA Grapalat" w:hAnsi="GHEA Grapalat"/>
        </w:rPr>
        <w:t xml:space="preserve">под кодом </w:t>
      </w:r>
      <w:r w:rsidR="00840665" w:rsidRPr="00840665">
        <w:rPr>
          <w:rFonts w:ascii="GHEA Grapalat" w:hAnsi="GHEA Grapalat"/>
        </w:rPr>
        <w:t>С шифром "КМХК-ВМАШШДБ-22/30".</w:t>
      </w:r>
    </w:p>
    <w:p w:rsidR="006B3E56" w:rsidRPr="00840665" w:rsidRDefault="00840665" w:rsidP="00840665">
      <w:pPr>
        <w:pStyle w:val="ListParagraph"/>
        <w:widowControl w:val="0"/>
        <w:numPr>
          <w:ilvl w:val="0"/>
          <w:numId w:val="22"/>
        </w:numPr>
        <w:tabs>
          <w:tab w:val="left" w:pos="567"/>
        </w:tabs>
        <w:spacing w:after="160"/>
        <w:jc w:val="both"/>
        <w:rPr>
          <w:rFonts w:ascii="GHEA Grapalat" w:hAnsi="GHEA Grapalat"/>
        </w:rPr>
      </w:pPr>
      <w:r w:rsidRPr="00840665">
        <w:rPr>
          <w:rFonts w:ascii="GHEA Grapalat" w:hAnsi="GHEA Grapalat"/>
        </w:rPr>
        <w:t xml:space="preserve">                                                                                                                           Срочный открытый тендер </w:t>
      </w:r>
      <w:r w:rsidR="006B3E56" w:rsidRPr="00840665">
        <w:rPr>
          <w:rFonts w:ascii="GHEA Grapalat" w:hAnsi="GHEA Grapalat"/>
        </w:rPr>
        <w:t>не допускал и (или) не допустит</w:t>
      </w:r>
      <w:r w:rsidR="007D6F8E" w:rsidRPr="00840665">
        <w:rPr>
          <w:rFonts w:ascii="GHEA Grapalat" w:hAnsi="GHEA Grapalat"/>
        </w:rPr>
        <w:t xml:space="preserve"> </w:t>
      </w:r>
      <w:r w:rsidR="007D6F8E" w:rsidRPr="00840665">
        <w:rPr>
          <w:rFonts w:ascii="GHEA Grapalat" w:hAnsi="GHEA Grapalat"/>
          <w:lang w:val="hy-AM"/>
        </w:rPr>
        <w:t>недобросовестн</w:t>
      </w:r>
      <w:r w:rsidR="007D6F8E" w:rsidRPr="00840665">
        <w:rPr>
          <w:rFonts w:ascii="GHEA Grapalat" w:hAnsi="GHEA Grapalat"/>
        </w:rPr>
        <w:t>ой</w:t>
      </w:r>
      <w:r w:rsidR="007D6F8E" w:rsidRPr="00840665">
        <w:rPr>
          <w:rFonts w:ascii="GHEA Grapalat" w:hAnsi="GHEA Grapalat"/>
          <w:lang w:val="hy-AM"/>
        </w:rPr>
        <w:t xml:space="preserve"> конкуренци</w:t>
      </w:r>
      <w:r w:rsidR="007D6F8E" w:rsidRPr="00840665">
        <w:rPr>
          <w:rFonts w:ascii="GHEA Grapalat" w:hAnsi="GHEA Grapalat"/>
        </w:rPr>
        <w:t xml:space="preserve">и, </w:t>
      </w:r>
      <w:r w:rsidR="007D6F8E" w:rsidRPr="00840665">
        <w:rPr>
          <w:rFonts w:ascii="GHEA Grapalat" w:hAnsi="GHEA Grapalat"/>
          <w:color w:val="000000" w:themeColor="text1"/>
        </w:rPr>
        <w:t xml:space="preserve"> </w:t>
      </w:r>
      <w:r w:rsidR="006B3E56" w:rsidRPr="00840665">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rsidR="00110534" w:rsidRDefault="00110534" w:rsidP="00B46D58">
      <w:pPr>
        <w:jc w:val="both"/>
        <w:rPr>
          <w:rFonts w:ascii="GHEA Grapalat" w:hAnsi="GHEA Grapalat"/>
        </w:rPr>
      </w:pPr>
    </w:p>
    <w:p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E333E5" w:rsidRPr="000858EB" w:rsidRDefault="00E333E5" w:rsidP="002B05FA">
      <w:pPr>
        <w:ind w:firstLine="708"/>
        <w:jc w:val="both"/>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236B98" w:rsidRPr="00582B2A">
        <w:rPr>
          <w:rFonts w:ascii="GHEA Grapalat" w:hAnsi="GHEA Grapalat"/>
          <w:b/>
          <w:i w:val="0"/>
          <w:sz w:val="24"/>
          <w:szCs w:val="24"/>
        </w:rPr>
        <w:t>.</w:t>
      </w:r>
      <w:r w:rsidRPr="009044F1">
        <w:rPr>
          <w:rFonts w:ascii="GHEA Grapalat" w:hAnsi="GHEA Grapalat"/>
          <w:b/>
          <w:i w:val="0"/>
          <w:sz w:val="24"/>
          <w:szCs w:val="24"/>
        </w:rPr>
        <w:t>1</w:t>
      </w:r>
    </w:p>
    <w:p w:rsidR="00840665" w:rsidRPr="00840665" w:rsidRDefault="00D043C1" w:rsidP="00840665">
      <w:pPr>
        <w:pStyle w:val="BodyTextIndent3"/>
        <w:widowControl w:val="0"/>
        <w:spacing w:after="160"/>
        <w:jc w:val="right"/>
        <w:rPr>
          <w:rFonts w:ascii="GHEA Grapalat" w:hAnsi="GHEA Grapalat"/>
          <w:b/>
          <w:sz w:val="24"/>
          <w:szCs w:val="24"/>
        </w:rPr>
      </w:pPr>
      <w:r w:rsidRPr="001439BD">
        <w:rPr>
          <w:rFonts w:ascii="GHEA Grapalat" w:hAnsi="GHEA Grapalat"/>
          <w:b/>
          <w:sz w:val="24"/>
          <w:szCs w:val="24"/>
        </w:rPr>
        <w:t xml:space="preserve">к Приглашению на </w:t>
      </w:r>
      <w:r w:rsidR="00603EFF">
        <w:rPr>
          <w:rFonts w:ascii="GHEA Grapalat" w:hAnsi="GHEA Grapalat"/>
          <w:b/>
          <w:sz w:val="24"/>
          <w:szCs w:val="24"/>
        </w:rPr>
        <w:t>С шифром "КМХК-ВМАШШДБ-22/</w:t>
      </w:r>
      <w:r w:rsidR="00603EFF">
        <w:rPr>
          <w:rFonts w:ascii="GHEA Grapalat" w:hAnsi="GHEA Grapalat"/>
          <w:b/>
          <w:sz w:val="24"/>
          <w:szCs w:val="24"/>
          <w:lang w:val="hy-AM"/>
        </w:rPr>
        <w:t>2</w:t>
      </w:r>
      <w:r w:rsidR="003E5EB1">
        <w:rPr>
          <w:rFonts w:ascii="GHEA Grapalat" w:hAnsi="GHEA Grapalat"/>
          <w:b/>
          <w:sz w:val="24"/>
          <w:szCs w:val="24"/>
          <w:lang w:val="hy-AM"/>
        </w:rPr>
        <w:t>8</w:t>
      </w:r>
      <w:r w:rsidR="00840665" w:rsidRPr="00840665">
        <w:rPr>
          <w:rFonts w:ascii="GHEA Grapalat" w:hAnsi="GHEA Grapalat"/>
          <w:b/>
          <w:sz w:val="24"/>
          <w:szCs w:val="24"/>
        </w:rPr>
        <w:t>".</w:t>
      </w:r>
    </w:p>
    <w:p w:rsidR="00D043C1" w:rsidRPr="009044F1" w:rsidRDefault="00840665" w:rsidP="00840665">
      <w:pPr>
        <w:pStyle w:val="BodyTextIndent3"/>
        <w:widowControl w:val="0"/>
        <w:spacing w:after="160" w:line="240" w:lineRule="auto"/>
        <w:jc w:val="right"/>
        <w:rPr>
          <w:rFonts w:ascii="GHEA Grapalat" w:hAnsi="GHEA Grapalat"/>
          <w:b/>
          <w:i/>
          <w:sz w:val="24"/>
          <w:szCs w:val="24"/>
        </w:rPr>
      </w:pPr>
      <w:r w:rsidRPr="00840665">
        <w:rPr>
          <w:rFonts w:ascii="GHEA Grapalat" w:hAnsi="GHEA Grapalat"/>
          <w:b/>
          <w:sz w:val="24"/>
          <w:szCs w:val="24"/>
        </w:rPr>
        <w:t xml:space="preserve">                                                                                                                           Срочный открытый тендер</w:t>
      </w:r>
      <w:r w:rsidRPr="00840665">
        <w:rPr>
          <w:rFonts w:ascii="GHEA Grapalat" w:hAnsi="GHEA Grapalat"/>
          <w:b/>
          <w:i/>
          <w:sz w:val="24"/>
          <w:szCs w:val="24"/>
        </w:rPr>
        <w:t xml:space="preserve"> </w:t>
      </w:r>
      <w:r w:rsidR="00D043C1" w:rsidRPr="009044F1">
        <w:rPr>
          <w:rFonts w:ascii="GHEA Grapalat" w:hAnsi="GHEA Grapalat"/>
          <w:b/>
          <w:i/>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40665" w:rsidRPr="0072719B" w:rsidRDefault="00D043C1" w:rsidP="00840665">
      <w:pPr>
        <w:widowControl w:val="0"/>
        <w:spacing w:after="160"/>
        <w:jc w:val="both"/>
        <w:rPr>
          <w:rFonts w:ascii="GHEA Grapalat" w:hAnsi="GHEA Grapalat"/>
          <w:b/>
        </w:rPr>
      </w:pPr>
      <w:r w:rsidRPr="009044F1">
        <w:rPr>
          <w:rFonts w:ascii="GHEA Grapalat" w:hAnsi="GHEA Grapalat"/>
        </w:rPr>
        <w:t xml:space="preserve">рамках </w:t>
      </w:r>
      <w:r w:rsidR="00840665" w:rsidRPr="00840665">
        <w:rPr>
          <w:rFonts w:ascii="GHEA Grapalat" w:hAnsi="GHEA Grapalat"/>
        </w:rPr>
        <w:t>С шифром "КМХК-ВМАШШДБ-22/</w:t>
      </w:r>
      <w:r w:rsidR="00603EFF">
        <w:rPr>
          <w:rFonts w:ascii="GHEA Grapalat" w:hAnsi="GHEA Grapalat"/>
          <w:lang w:val="hy-AM"/>
        </w:rPr>
        <w:t>29</w:t>
      </w:r>
      <w:r w:rsidR="00840665" w:rsidRPr="00840665">
        <w:rPr>
          <w:rFonts w:ascii="GHEA Grapalat" w:hAnsi="GHEA Grapalat"/>
        </w:rPr>
        <w:t>".</w:t>
      </w:r>
    </w:p>
    <w:p w:rsidR="00D043C1" w:rsidRPr="009044F1" w:rsidRDefault="00840665" w:rsidP="00840665">
      <w:pPr>
        <w:widowControl w:val="0"/>
        <w:spacing w:after="160"/>
        <w:jc w:val="both"/>
        <w:rPr>
          <w:rFonts w:ascii="GHEA Grapalat" w:hAnsi="GHEA Grapalat"/>
        </w:rPr>
      </w:pPr>
      <w:r w:rsidRPr="00840665">
        <w:rPr>
          <w:rFonts w:ascii="GHEA Grapalat" w:hAnsi="GHEA Grapalat"/>
        </w:rPr>
        <w:t xml:space="preserve">                                                                                                                           Срочный открытый тендер </w:t>
      </w:r>
      <w:r w:rsidR="00D043C1" w:rsidRPr="009044F1">
        <w:rPr>
          <w:rFonts w:ascii="GHEA Grapalat" w:hAnsi="GHEA Grapalat"/>
        </w:rPr>
        <w:t>ниже по лотам представляет</w:t>
      </w:r>
      <w:r w:rsidR="00D043C1" w:rsidRPr="00D3436F">
        <w:rPr>
          <w:rFonts w:ascii="GHEA Grapalat" w:hAnsi="GHEA Grapalat"/>
        </w:rPr>
        <w:t xml:space="preserve"> </w:t>
      </w:r>
      <w:r w:rsidR="00D043C1" w:rsidRPr="009044F1">
        <w:rPr>
          <w:rFonts w:ascii="GHEA Grapalat" w:hAnsi="GHEA Grapalat"/>
        </w:rPr>
        <w:t>описани</w:t>
      </w:r>
      <w:r w:rsidR="00BC50BB">
        <w:rPr>
          <w:rFonts w:ascii="GHEA Grapalat" w:hAnsi="GHEA Grapalat"/>
        </w:rPr>
        <w:t>я</w:t>
      </w:r>
      <w:r w:rsidR="00D043C1" w:rsidRPr="009044F1">
        <w:rPr>
          <w:rFonts w:ascii="GHEA Grapalat" w:hAnsi="GHEA Grapalat"/>
        </w:rPr>
        <w:t xml:space="preserve"> предлагаем</w:t>
      </w:r>
      <w:r w:rsidR="00D11703">
        <w:rPr>
          <w:rFonts w:ascii="GHEA Grapalat" w:hAnsi="GHEA Grapalat"/>
          <w:lang w:val="hy-AM"/>
        </w:rPr>
        <w:t>ых</w:t>
      </w:r>
      <w:r w:rsidR="00D043C1" w:rsidRPr="009044F1">
        <w:rPr>
          <w:rFonts w:ascii="GHEA Grapalat" w:hAnsi="GHEA Grapalat"/>
        </w:rPr>
        <w:t xml:space="preserve"> им </w:t>
      </w:r>
      <w:r w:rsidR="00BC50BB">
        <w:rPr>
          <w:rFonts w:ascii="GHEA Grapalat" w:hAnsi="GHEA Grapalat"/>
        </w:rPr>
        <w:t>приборов и оборудования</w:t>
      </w:r>
      <w:r w:rsidR="00D043C1"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753A6C" w:rsidRDefault="00D043C1" w:rsidP="00753A6C">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sidR="00753A6C">
              <w:rPr>
                <w:rFonts w:ascii="GHEA Grapalat" w:hAnsi="GHEA Grapalat"/>
                <w:b/>
                <w:sz w:val="20"/>
                <w:szCs w:val="20"/>
                <w:lang w:val="hy-AM"/>
              </w:rPr>
              <w:t>е приборы и оборудование</w:t>
            </w:r>
          </w:p>
        </w:tc>
      </w:tr>
      <w:tr w:rsidR="00786EB3" w:rsidRPr="00206AF8" w:rsidTr="00786EB3">
        <w:trPr>
          <w:trHeight w:val="696"/>
        </w:trPr>
        <w:tc>
          <w:tcPr>
            <w:tcW w:w="1042" w:type="dxa"/>
            <w:vMerge/>
            <w:vAlign w:val="center"/>
          </w:tcPr>
          <w:p w:rsidR="00786EB3" w:rsidRPr="00206AF8" w:rsidRDefault="00786EB3" w:rsidP="00FF3F2A">
            <w:pPr>
              <w:widowControl w:val="0"/>
              <w:jc w:val="center"/>
              <w:rPr>
                <w:rFonts w:ascii="GHEA Grapalat" w:hAnsi="GHEA Grapalat"/>
                <w:b/>
                <w:bCs/>
                <w:sz w:val="20"/>
                <w:szCs w:val="20"/>
              </w:rPr>
            </w:pPr>
          </w:p>
        </w:tc>
        <w:tc>
          <w:tcPr>
            <w:tcW w:w="16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rsidR="00840665" w:rsidRPr="00840665" w:rsidRDefault="00F33976" w:rsidP="00840665">
      <w:pPr>
        <w:jc w:val="right"/>
        <w:rPr>
          <w:rFonts w:ascii="GHEA Grapalat" w:hAnsi="GHEA Grapalat"/>
          <w:b/>
        </w:rPr>
      </w:pPr>
      <w:r w:rsidRPr="001439BD">
        <w:rPr>
          <w:rFonts w:ascii="GHEA Grapalat" w:hAnsi="GHEA Grapalat"/>
          <w:b/>
        </w:rPr>
        <w:t xml:space="preserve">к Приглашению </w:t>
      </w:r>
      <w:r w:rsidR="00840665" w:rsidRPr="00840665">
        <w:rPr>
          <w:rFonts w:ascii="GHEA Grapalat" w:hAnsi="GHEA Grapalat"/>
          <w:b/>
        </w:rPr>
        <w:t>С шифром "КМХК-ВМАШШДБ-22/</w:t>
      </w:r>
      <w:r w:rsidR="0072719B">
        <w:rPr>
          <w:rFonts w:ascii="GHEA Grapalat" w:hAnsi="GHEA Grapalat"/>
          <w:b/>
          <w:lang w:val="hy-AM"/>
        </w:rPr>
        <w:t>29</w:t>
      </w:r>
      <w:r w:rsidR="00840665" w:rsidRPr="00840665">
        <w:rPr>
          <w:rFonts w:ascii="GHEA Grapalat" w:hAnsi="GHEA Grapalat"/>
          <w:b/>
        </w:rPr>
        <w:t>".</w:t>
      </w:r>
    </w:p>
    <w:p w:rsidR="00092E73" w:rsidRDefault="00840665" w:rsidP="00840665">
      <w:pPr>
        <w:jc w:val="right"/>
        <w:rPr>
          <w:rFonts w:ascii="GHEA Grapalat" w:hAnsi="GHEA Grapalat"/>
          <w:b/>
        </w:rPr>
      </w:pPr>
      <w:r w:rsidRPr="00840665">
        <w:rPr>
          <w:rFonts w:ascii="GHEA Grapalat" w:hAnsi="GHEA Grapalat"/>
          <w:b/>
        </w:rPr>
        <w:t xml:space="preserve">                                                                                                                           Срочный открытый тендер </w:t>
      </w:r>
      <w:r w:rsidR="00092E73">
        <w:rPr>
          <w:rFonts w:ascii="GHEA Grapalat" w:hAnsi="GHEA Grapalat"/>
          <w:b/>
        </w:rPr>
        <w:t>ФОРМА</w:t>
      </w:r>
    </w:p>
    <w:p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2E73" w:rsidRPr="00ED3A13" w:rsidRDefault="00092E73" w:rsidP="00092E73">
      <w:pPr>
        <w:ind w:left="360" w:hanging="360"/>
        <w:jc w:val="center"/>
        <w:rPr>
          <w:rFonts w:ascii="GHEA Grapalat" w:eastAsia="GHEA Grapalat" w:hAnsi="GHEA Grapalat" w:cs="GHEA Grapalat"/>
          <w:b/>
        </w:rPr>
      </w:pPr>
    </w:p>
    <w:p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487"/>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rPr>
          <w:rFonts w:ascii="GHEA Grapalat" w:eastAsia="GHEA Grapalat" w:hAnsi="GHEA Grapalat" w:cs="GHEA Grapalat"/>
        </w:rPr>
      </w:pPr>
    </w:p>
    <w:p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361"/>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F63305"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2E73" w:rsidRPr="006B364D"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F10CBA"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rsidTr="007D52DB">
        <w:tc>
          <w:tcPr>
            <w:tcW w:w="9016" w:type="dxa"/>
            <w:gridSpan w:val="2"/>
            <w:vAlign w:val="center"/>
          </w:tcPr>
          <w:p w:rsidR="00092E73" w:rsidRPr="00FD1EE4" w:rsidRDefault="00F63305"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F63305"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2E73" w:rsidRPr="00C843BA"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C843BA"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rsidTr="007D52DB">
        <w:tc>
          <w:tcPr>
            <w:tcW w:w="9016" w:type="dxa"/>
            <w:gridSpan w:val="2"/>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rsidTr="007D52DB">
        <w:tc>
          <w:tcPr>
            <w:tcW w:w="9016" w:type="dxa"/>
            <w:gridSpan w:val="2"/>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rsidTr="007D52DB">
        <w:tc>
          <w:tcPr>
            <w:tcW w:w="9016" w:type="dxa"/>
            <w:gridSpan w:val="2"/>
            <w:vAlign w:val="center"/>
          </w:tcPr>
          <w:p w:rsidR="00092E73" w:rsidRPr="00FD1EE4" w:rsidRDefault="00F63305"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092E73" w:rsidRPr="00B23852"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rsidR="00092E73" w:rsidRPr="00FD1EE4" w:rsidRDefault="00F63305"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092E73" w:rsidRPr="005600B4"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rsidR="00092E73" w:rsidRPr="005600B4" w:rsidRDefault="00F63305"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rPr>
          <w:trHeight w:val="853"/>
        </w:trPr>
        <w:tc>
          <w:tcPr>
            <w:tcW w:w="2835" w:type="dxa"/>
            <w:vMerge w:val="restart"/>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bl>
    <w:p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rsidTr="007D52DB">
        <w:tc>
          <w:tcPr>
            <w:tcW w:w="9016" w:type="dxa"/>
            <w:shd w:val="clear" w:color="auto" w:fill="DBE5F1" w:themeFill="accent1" w:themeFillTint="33"/>
          </w:tcPr>
          <w:p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rsidTr="007D52DB">
        <w:trPr>
          <w:trHeight w:val="10187"/>
        </w:trPr>
        <w:tc>
          <w:tcPr>
            <w:tcW w:w="9016" w:type="dxa"/>
          </w:tcPr>
          <w:p w:rsidR="00092E73" w:rsidRPr="00FD1EE4" w:rsidRDefault="00092E73" w:rsidP="007D52DB">
            <w:pPr>
              <w:rPr>
                <w:rFonts w:ascii="GHEA Grapalat" w:eastAsia="GHEA Grapalat" w:hAnsi="GHEA Grapalat" w:cs="GHEA Grapalat"/>
                <w:b/>
                <w:color w:val="000000"/>
              </w:rPr>
            </w:pPr>
          </w:p>
        </w:tc>
      </w:tr>
    </w:tbl>
    <w:p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092E73" w:rsidRPr="00490465" w:rsidRDefault="00092E73" w:rsidP="00092E73">
      <w:pPr>
        <w:spacing w:line="360" w:lineRule="auto"/>
        <w:jc w:val="center"/>
        <w:rPr>
          <w:rFonts w:ascii="GHEA Grapalat" w:hAnsi="GHEA Grapalat"/>
          <w:b/>
          <w:sz w:val="28"/>
          <w:szCs w:val="28"/>
          <w:lang w:val="hy-AM"/>
        </w:rPr>
      </w:pP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w:t>
      </w:r>
      <w:r w:rsidRPr="00092E73">
        <w:rPr>
          <w:rFonts w:ascii="GHEA Grapalat" w:hAnsi="GHEA Grapalat"/>
        </w:rPr>
        <w:lastRenderedPageBreak/>
        <w:t>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w:t>
      </w:r>
      <w:r w:rsidRPr="00092E73">
        <w:rPr>
          <w:rFonts w:ascii="GHEA Grapalat" w:hAnsi="GHEA Grapalat"/>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w:t>
      </w:r>
      <w:r w:rsidRPr="00092E73">
        <w:rPr>
          <w:rFonts w:ascii="GHEA Grapalat" w:hAnsi="GHEA Grapalat"/>
        </w:rPr>
        <w:lastRenderedPageBreak/>
        <w:t xml:space="preserve">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w:t>
      </w:r>
      <w:r w:rsidRPr="00092E73">
        <w:rPr>
          <w:rFonts w:ascii="GHEA Grapalat" w:hAnsi="GHEA Grapalat"/>
        </w:rPr>
        <w:lastRenderedPageBreak/>
        <w:t xml:space="preserve">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Default="00092E73" w:rsidP="00092E73">
      <w:pPr>
        <w:contextualSpacing/>
        <w:jc w:val="both"/>
        <w:rPr>
          <w:rFonts w:ascii="GHEA Grapalat" w:hAnsi="GHEA Grapalat"/>
          <w:sz w:val="28"/>
          <w:szCs w:val="28"/>
        </w:rPr>
      </w:pPr>
    </w:p>
    <w:p w:rsidR="00092E73" w:rsidRDefault="00092E73" w:rsidP="00092E73">
      <w:pPr>
        <w:contextualSpacing/>
        <w:jc w:val="both"/>
        <w:rPr>
          <w:rFonts w:ascii="GHEA Grapalat" w:hAnsi="GHEA Grapalat"/>
          <w:sz w:val="28"/>
          <w:szCs w:val="28"/>
        </w:rPr>
      </w:pPr>
    </w:p>
    <w:p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561817">
        <w:rPr>
          <w:rFonts w:ascii="GHEA Grapalat" w:hAnsi="GHEA Grapalat"/>
          <w:b/>
          <w:sz w:val="24"/>
          <w:szCs w:val="24"/>
        </w:rPr>
        <w:t>AShDzB</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561817">
        <w:rPr>
          <w:rFonts w:ascii="GHEA Grapalat" w:hAnsi="GHEA Grapalat"/>
          <w:spacing w:val="-6"/>
        </w:rPr>
        <w:t>AShDzB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117FE" w:rsidRDefault="003117FE">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840665" w:rsidRPr="00840665" w:rsidRDefault="007B3F5F" w:rsidP="00840665">
      <w:pPr>
        <w:widowControl w:val="0"/>
        <w:spacing w:after="160"/>
        <w:ind w:firstLine="567"/>
        <w:jc w:val="right"/>
        <w:rPr>
          <w:rFonts w:ascii="GHEA Grapalat" w:hAnsi="GHEA Grapalat"/>
          <w:b/>
        </w:rPr>
      </w:pPr>
      <w:r w:rsidRPr="00B138F3">
        <w:rPr>
          <w:rFonts w:ascii="GHEA Grapalat" w:hAnsi="GHEA Grapalat"/>
          <w:b/>
        </w:rPr>
        <w:t xml:space="preserve">к Приглашению </w:t>
      </w:r>
      <w:r w:rsidR="00840665" w:rsidRPr="00840665">
        <w:rPr>
          <w:rFonts w:ascii="GHEA Grapalat" w:hAnsi="GHEA Grapalat"/>
          <w:b/>
        </w:rPr>
        <w:t>С шифром "КМХК-ВМАШШДБ-22/30".</w:t>
      </w:r>
    </w:p>
    <w:p w:rsidR="007B3F5F" w:rsidRPr="00B138F3" w:rsidRDefault="00840665" w:rsidP="00840665">
      <w:pPr>
        <w:widowControl w:val="0"/>
        <w:spacing w:after="160"/>
        <w:ind w:firstLine="567"/>
        <w:jc w:val="right"/>
        <w:rPr>
          <w:rFonts w:ascii="GHEA Grapalat" w:hAnsi="GHEA Grapalat" w:cs="Arial"/>
          <w:b/>
        </w:rPr>
      </w:pPr>
      <w:r w:rsidRPr="00840665">
        <w:rPr>
          <w:rFonts w:ascii="GHEA Grapalat" w:hAnsi="GHEA Grapalat"/>
          <w:b/>
        </w:rPr>
        <w:t xml:space="preserve">                                                                                                                           Срочный открытый тендер</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номер заключаемого договара</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p>
    <w:p w:rsidR="005A6E91" w:rsidRPr="002A2B6F" w:rsidRDefault="005A6E91" w:rsidP="005A6E91">
      <w:pPr>
        <w:pStyle w:val="NormalWeb"/>
        <w:shd w:val="clear" w:color="auto" w:fill="FFFFFF"/>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дня</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rsidR="005A6E91" w:rsidRPr="002A2B6F"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rsidR="005A6E91" w:rsidRPr="002A2B6F" w:rsidRDefault="005A6E91" w:rsidP="00406DC2">
      <w:pPr>
        <w:pStyle w:val="NormalWeb"/>
        <w:shd w:val="clear" w:color="auto" w:fill="FFFFFF"/>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sidR="00EB1A78" w:rsidRPr="002A2B6F">
        <w:rPr>
          <w:rFonts w:ascii="GHEA Grapalat" w:eastAsiaTheme="minorHAnsi" w:hAnsi="GHEA Grapalat" w:cstheme="minorBidi"/>
          <w:sz w:val="16"/>
          <w:szCs w:val="16"/>
        </w:rPr>
        <w:t>крайн</w:t>
      </w:r>
      <w:r w:rsidR="009E68A6">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r w:rsidRPr="002A2B6F">
        <w:rPr>
          <w:rFonts w:ascii="GHEA Grapalat" w:eastAsiaTheme="minorHAnsi" w:hAnsi="GHEA Grapalat" w:cstheme="minorBidi"/>
          <w:sz w:val="16"/>
          <w:szCs w:val="16"/>
        </w:rPr>
        <w:t xml:space="preserve">ый </w:t>
      </w:r>
      <w:r w:rsidRPr="002A2B6F">
        <w:rPr>
          <w:rFonts w:ascii="GHEA Grapalat" w:eastAsiaTheme="minorHAnsi" w:hAnsi="GHEA Grapalat" w:cstheme="minorBidi"/>
          <w:sz w:val="16"/>
          <w:szCs w:val="16"/>
          <w:lang w:val="hy-AM"/>
        </w:rPr>
        <w:t>заключаемым договором</w:t>
      </w:r>
    </w:p>
    <w:p w:rsidR="005A6E91" w:rsidRPr="002A2B6F" w:rsidRDefault="005A6E91" w:rsidP="005A6E91">
      <w:pPr>
        <w:pStyle w:val="NormalWeb"/>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rsidR="007B3F5F" w:rsidRPr="00B138F3" w:rsidRDefault="007B3F5F" w:rsidP="00EF6EB4">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CB2230" w:rsidRDefault="00CB2230">
      <w:pPr>
        <w:rPr>
          <w:rFonts w:ascii="GHEA Grapalat" w:hAnsi="GHEA Grapalat"/>
          <w:b/>
        </w:rPr>
      </w:pPr>
      <w:r>
        <w:rPr>
          <w:rFonts w:ascii="GHEA Grapalat" w:hAnsi="GHEA Grapalat"/>
          <w:b/>
        </w:rPr>
        <w:br w:type="page"/>
      </w:r>
    </w:p>
    <w:p w:rsidR="001F6F04" w:rsidRPr="00CB2230" w:rsidRDefault="001F6F04" w:rsidP="001F6F04">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CB2230">
        <w:rPr>
          <w:rFonts w:ascii="GHEA Grapalat" w:hAnsi="GHEA Grapalat"/>
          <w:b/>
        </w:rPr>
        <w:t>.1</w:t>
      </w:r>
    </w:p>
    <w:p w:rsidR="00840665" w:rsidRPr="00840665" w:rsidRDefault="001F6F04" w:rsidP="00840665">
      <w:pPr>
        <w:widowControl w:val="0"/>
        <w:spacing w:after="160"/>
        <w:ind w:firstLine="567"/>
        <w:jc w:val="right"/>
        <w:rPr>
          <w:rFonts w:ascii="GHEA Grapalat" w:hAnsi="GHEA Grapalat"/>
          <w:b/>
        </w:rPr>
      </w:pPr>
      <w:r w:rsidRPr="00B138F3">
        <w:rPr>
          <w:rFonts w:ascii="GHEA Grapalat" w:hAnsi="GHEA Grapalat"/>
          <w:b/>
        </w:rPr>
        <w:t xml:space="preserve">к Приглашению </w:t>
      </w:r>
      <w:r w:rsidR="003E5EB1">
        <w:rPr>
          <w:rFonts w:ascii="GHEA Grapalat" w:hAnsi="GHEA Grapalat"/>
          <w:b/>
        </w:rPr>
        <w:t>С шифром "КМХК-</w:t>
      </w:r>
      <w:r w:rsidR="003E5EB1" w:rsidRPr="00B138F3">
        <w:rPr>
          <w:rFonts w:ascii="GHEA Grapalat" w:hAnsi="GHEA Grapalat"/>
        </w:rPr>
        <w:t>Г</w:t>
      </w:r>
      <w:r w:rsidR="003E5EB1">
        <w:rPr>
          <w:rFonts w:ascii="GHEA Grapalat" w:hAnsi="GHEA Grapalat"/>
          <w:b/>
        </w:rPr>
        <w:t>АШДБ-22/</w:t>
      </w:r>
      <w:r w:rsidR="003E5EB1">
        <w:rPr>
          <w:rFonts w:ascii="GHEA Grapalat" w:hAnsi="GHEA Grapalat"/>
          <w:b/>
          <w:lang w:val="hy-AM"/>
        </w:rPr>
        <w:t>28</w:t>
      </w:r>
      <w:r w:rsidR="00840665" w:rsidRPr="00840665">
        <w:rPr>
          <w:rFonts w:ascii="GHEA Grapalat" w:hAnsi="GHEA Grapalat"/>
          <w:b/>
        </w:rPr>
        <w:t>".</w:t>
      </w:r>
    </w:p>
    <w:p w:rsidR="00840665" w:rsidRDefault="00840665" w:rsidP="00840665">
      <w:pPr>
        <w:widowControl w:val="0"/>
        <w:spacing w:after="160"/>
        <w:ind w:firstLine="567"/>
        <w:jc w:val="right"/>
        <w:rPr>
          <w:rFonts w:ascii="GHEA Grapalat" w:hAnsi="GHEA Grapalat"/>
          <w:b/>
          <w:lang w:val="hy-AM"/>
        </w:rPr>
      </w:pPr>
      <w:r w:rsidRPr="00840665">
        <w:rPr>
          <w:rFonts w:ascii="GHEA Grapalat" w:hAnsi="GHEA Grapalat"/>
          <w:b/>
        </w:rPr>
        <w:t xml:space="preserve">                                                                                                                           Срочный открытый тендер </w:t>
      </w:r>
    </w:p>
    <w:p w:rsidR="00520508" w:rsidRPr="00B138F3" w:rsidRDefault="00520508" w:rsidP="003E5EB1">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520508" w:rsidRPr="00B138F3" w:rsidRDefault="00520508" w:rsidP="0052050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20508" w:rsidRPr="00B138F3"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110C05">
        <w:rPr>
          <w:rFonts w:ascii="GHEA Grapalat" w:eastAsiaTheme="minorHAnsi" w:hAnsi="GHEA Grapalat" w:cstheme="minorBidi"/>
        </w:rPr>
        <w:t xml:space="preserve">предусмотренных договором (далее-договор)     </w:t>
      </w:r>
      <w:r w:rsidRPr="00110C05">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520508" w:rsidRPr="00B138F3"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506873" w:rsidRPr="00572A57">
        <w:rPr>
          <w:rStyle w:val="Strong"/>
          <w:rFonts w:ascii="GHEA Grapalat" w:hAnsi="GHEA Grapalat"/>
          <w:b w:val="0"/>
          <w:sz w:val="18"/>
          <w:szCs w:val="18"/>
        </w:rPr>
        <w:t xml:space="preserve">                                 </w:t>
      </w:r>
      <w:r w:rsidRPr="00B138F3">
        <w:rPr>
          <w:rStyle w:val="Strong"/>
          <w:rFonts w:ascii="GHEA Grapalat" w:hAnsi="GHEA Grapalat"/>
          <w:b w:val="0"/>
          <w:sz w:val="18"/>
          <w:szCs w:val="18"/>
        </w:rPr>
        <w:t>номер заключаемого договора</w:t>
      </w:r>
    </w:p>
    <w:p w:rsidR="00520508" w:rsidRPr="00B138F3"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20508" w:rsidRPr="00B138F3"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20508" w:rsidRPr="00B138F3"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20508" w:rsidRPr="00B138F3"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4F6DE8"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697031">
        <w:rPr>
          <w:rFonts w:ascii="GHEA Grapalat" w:eastAsiaTheme="minorHAnsi" w:hAnsi="GHEA Grapalat" w:cstheme="minorBidi"/>
          <w:sz w:val="18"/>
          <w:szCs w:val="18"/>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520508" w:rsidRPr="008E5404"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8E5404">
        <w:rPr>
          <w:rFonts w:ascii="GHEA Grapalat" w:eastAsiaTheme="minorHAnsi" w:hAnsi="GHEA Grapalat" w:cstheme="minorBidi"/>
        </w:rPr>
        <w:t xml:space="preserve">гарантии) в течение </w:t>
      </w:r>
      <w:r w:rsidR="00232E72">
        <w:rPr>
          <w:rFonts w:ascii="GHEA Grapalat" w:eastAsiaTheme="minorHAnsi" w:hAnsi="GHEA Grapalat" w:cstheme="minorBidi"/>
        </w:rPr>
        <w:t>пяти</w:t>
      </w:r>
      <w:r w:rsidR="00232E72" w:rsidRPr="008E5404">
        <w:rPr>
          <w:rFonts w:ascii="GHEA Grapalat" w:eastAsiaTheme="minorHAnsi" w:hAnsi="GHEA Grapalat" w:cstheme="minorBidi"/>
        </w:rPr>
        <w:t xml:space="preserve"> </w:t>
      </w:r>
      <w:r w:rsidRPr="008E5404">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8E5404">
        <w:rPr>
          <w:rFonts w:ascii="GHEA Grapalat" w:eastAsiaTheme="minorHAnsi" w:hAnsi="GHEA Grapalat" w:cstheme="minorBidi"/>
          <w:lang w:val="hy-AM"/>
        </w:rPr>
        <w:t xml:space="preserve">двухсторонне утвержденного </w:t>
      </w:r>
      <w:r w:rsidR="00D27BE8" w:rsidRPr="008E5404">
        <w:rPr>
          <w:rFonts w:ascii="GHEA Grapalat" w:eastAsiaTheme="minorHAnsi" w:hAnsi="GHEA Grapalat" w:cstheme="minorBidi"/>
        </w:rPr>
        <w:t>акта (актов) сдачи-приемки</w:t>
      </w:r>
      <w:r w:rsidRPr="008E5404">
        <w:rPr>
          <w:rFonts w:ascii="GHEA Grapalat" w:eastAsiaTheme="minorHAnsi" w:hAnsi="GHEA Grapalat" w:cstheme="minorBidi"/>
        </w:rPr>
        <w:t xml:space="preserve"> между бенефициаром и принципалом </w:t>
      </w:r>
      <w:r w:rsidR="005613D6" w:rsidRPr="008E5404">
        <w:rPr>
          <w:rFonts w:ascii="GHEA Grapalat" w:eastAsiaTheme="minorHAnsi" w:hAnsi="GHEA Grapalat" w:cstheme="minorBidi"/>
        </w:rPr>
        <w:t>в рамках исполнения договора</w:t>
      </w:r>
      <w:r w:rsidR="005613D6" w:rsidRPr="008E5404">
        <w:rPr>
          <w:rFonts w:ascii="GHEA Grapalat" w:eastAsiaTheme="minorHAnsi" w:hAnsi="GHEA Grapalat" w:cstheme="minorBidi"/>
          <w:lang w:val="hy-AM"/>
        </w:rPr>
        <w:t xml:space="preserve"> и</w:t>
      </w:r>
      <w:r w:rsidR="005613D6" w:rsidRPr="008E5404">
        <w:rPr>
          <w:rFonts w:ascii="GHEA Grapalat" w:eastAsiaTheme="minorHAnsi" w:hAnsi="GHEA Grapalat" w:cstheme="minorBidi"/>
        </w:rPr>
        <w:t xml:space="preserve"> представленн</w:t>
      </w:r>
      <w:r w:rsidR="005613D6" w:rsidRPr="008E5404">
        <w:rPr>
          <w:rFonts w:ascii="GHEA Grapalat" w:eastAsiaTheme="minorHAnsi" w:hAnsi="GHEA Grapalat" w:cstheme="minorBidi"/>
          <w:lang w:val="hy-AM"/>
        </w:rPr>
        <w:t>ого принципалом</w:t>
      </w:r>
      <w:r w:rsidR="005613D6" w:rsidRPr="008E5404">
        <w:rPr>
          <w:rFonts w:ascii="GHEA Grapalat" w:eastAsiaTheme="minorHAnsi" w:hAnsi="GHEA Grapalat" w:cstheme="minorBidi"/>
        </w:rPr>
        <w:t xml:space="preserve"> лицу</w:t>
      </w:r>
      <w:r w:rsidR="00A5482B" w:rsidRPr="008E5404">
        <w:rPr>
          <w:rFonts w:ascii="GHEA Grapalat" w:eastAsiaTheme="minorHAnsi" w:hAnsi="GHEA Grapalat" w:cstheme="minorBidi"/>
        </w:rPr>
        <w:t xml:space="preserve"> </w:t>
      </w:r>
      <w:r w:rsidR="005613D6" w:rsidRPr="008E5404">
        <w:rPr>
          <w:rFonts w:ascii="GHEA Grapalat" w:eastAsiaTheme="minorHAnsi" w:hAnsi="GHEA Grapalat" w:cstheme="minorBidi"/>
        </w:rPr>
        <w:t xml:space="preserve"> давшему гарантию</w:t>
      </w:r>
      <w:r w:rsidRPr="008E5404">
        <w:rPr>
          <w:rFonts w:ascii="GHEA Grapalat" w:eastAsiaTheme="minorHAnsi" w:hAnsi="GHEA Grapalat" w:cstheme="minorBidi"/>
        </w:rPr>
        <w:t>.</w:t>
      </w:r>
    </w:p>
    <w:p w:rsidR="00520508" w:rsidRPr="00B138F3"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8E5404">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20508" w:rsidRPr="00B138F3"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20508" w:rsidRPr="00B138F3"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r w:rsidRPr="00070FF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r w:rsidRPr="00070FFF">
        <w:rPr>
          <w:rFonts w:ascii="GHEA Grapalat" w:eastAsiaTheme="minorHAnsi" w:hAnsi="GHEA Grapalat" w:cstheme="minorBidi"/>
          <w:sz w:val="18"/>
          <w:szCs w:val="18"/>
        </w:rPr>
        <w:t>номер заключаемого договара</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p>
    <w:p w:rsidR="00EB1A78" w:rsidRPr="00070FFF" w:rsidRDefault="00EB1A78" w:rsidP="00EB1A78">
      <w:pPr>
        <w:pStyle w:val="NormalWeb"/>
        <w:shd w:val="clear" w:color="auto" w:fill="FFFFFF"/>
        <w:contextualSpacing/>
        <w:jc w:val="both"/>
        <w:rPr>
          <w:rFonts w:ascii="GHEA Grapalat" w:eastAsiaTheme="minorHAnsi" w:hAnsi="GHEA Grapalat" w:cstheme="minorBidi"/>
          <w:lang w:val="hy-AM"/>
        </w:rPr>
      </w:pPr>
      <w:r w:rsidRPr="00070FFF">
        <w:rPr>
          <w:rFonts w:ascii="GHEA Grapalat" w:eastAsiaTheme="minorHAnsi" w:hAnsi="GHEA Grapalat" w:cstheme="minorBidi"/>
        </w:rPr>
        <w:t xml:space="preserve">и  действует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в</w:t>
      </w:r>
      <w:r w:rsidRPr="00070FFF">
        <w:rPr>
          <w:rFonts w:ascii="GHEA Grapalat" w:hAnsi="GHEA Grapalat"/>
        </w:rPr>
        <w:t>ключительно</w:t>
      </w:r>
      <w:r w:rsidRPr="00070FFF">
        <w:rPr>
          <w:rFonts w:ascii="GHEA Grapalat" w:eastAsiaTheme="minorHAnsi" w:hAnsi="GHEA Grapalat" w:cstheme="minorBidi"/>
        </w:rPr>
        <w:t xml:space="preserve">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до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девяностого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рабочего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дня</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следующего за днем </w:t>
      </w:r>
    </w:p>
    <w:p w:rsidR="00EB1A78" w:rsidRPr="00070FFF"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rsidR="00EB1A78" w:rsidRPr="00070FFF" w:rsidRDefault="00EB1A78" w:rsidP="00D47545">
      <w:pPr>
        <w:pStyle w:val="NormalWeb"/>
        <w:shd w:val="clear" w:color="auto" w:fill="FFFFFF"/>
        <w:contextualSpacing/>
        <w:jc w:val="center"/>
        <w:rPr>
          <w:rFonts w:eastAsiaTheme="minorHAnsi" w:cstheme="minorBidi"/>
        </w:rPr>
      </w:pPr>
      <w:r w:rsidRPr="00070FFF">
        <w:rPr>
          <w:rFonts w:ascii="GHEA Grapalat" w:eastAsiaTheme="minorHAnsi" w:hAnsi="GHEA Grapalat" w:cstheme="minorBidi"/>
          <w:lang w:val="hy-AM"/>
        </w:rPr>
        <w:t>--------------------------------------------------------</w:t>
      </w:r>
      <w:r w:rsidRPr="00070FFF">
        <w:rPr>
          <w:rFonts w:ascii="GHEA Grapalat" w:eastAsiaTheme="minorHAnsi" w:hAnsi="GHEA Grapalat" w:cstheme="minorBidi"/>
        </w:rPr>
        <w:t>------------------</w:t>
      </w:r>
      <w:r w:rsidRPr="00070FFF">
        <w:rPr>
          <w:rFonts w:ascii="GHEA Grapalat" w:eastAsiaTheme="minorHAnsi" w:hAnsi="GHEA Grapalat" w:cstheme="minorBidi"/>
          <w:lang w:val="hy-AM"/>
        </w:rPr>
        <w:t>----------------------</w:t>
      </w:r>
      <w:r w:rsidR="00D47545" w:rsidRPr="00070FFF">
        <w:rPr>
          <w:rFonts w:ascii="GHEA Grapalat" w:eastAsiaTheme="minorHAnsi" w:hAnsi="GHEA Grapalat" w:cstheme="minorBidi"/>
        </w:rPr>
        <w:t>--------------</w:t>
      </w:r>
      <w:r w:rsidRPr="00070FFF">
        <w:rPr>
          <w:rFonts w:eastAsiaTheme="minorHAnsi" w:cstheme="minorBidi"/>
        </w:rPr>
        <w:t xml:space="preserve"> </w:t>
      </w:r>
      <w:r w:rsidRPr="00070FFF">
        <w:rPr>
          <w:rFonts w:eastAsiaTheme="minorHAnsi" w:cstheme="minorBidi"/>
          <w:lang w:val="hy-AM"/>
        </w:rPr>
        <w:t>.</w:t>
      </w:r>
      <w:r w:rsidRPr="00070FFF">
        <w:rPr>
          <w:rFonts w:eastAsiaTheme="minorHAnsi" w:cstheme="minorBidi"/>
        </w:rPr>
        <w:t xml:space="preserve">           </w:t>
      </w:r>
      <w:r w:rsidRPr="00070FFF">
        <w:rPr>
          <w:rFonts w:ascii="GHEA Grapalat" w:eastAsiaTheme="minorHAnsi" w:hAnsi="GHEA Grapalat" w:cstheme="minorBidi"/>
          <w:sz w:val="16"/>
          <w:szCs w:val="16"/>
        </w:rPr>
        <w:t xml:space="preserve"> крайн</w:t>
      </w:r>
      <w:r w:rsidR="00A265BE">
        <w:rPr>
          <w:rFonts w:ascii="GHEA Grapalat" w:eastAsiaTheme="minorHAnsi" w:hAnsi="GHEA Grapalat" w:cstheme="minorBidi"/>
          <w:sz w:val="16"/>
          <w:szCs w:val="16"/>
        </w:rPr>
        <w:t>и</w:t>
      </w:r>
      <w:r w:rsidRPr="00070FFF">
        <w:rPr>
          <w:rFonts w:ascii="GHEA Grapalat" w:eastAsiaTheme="minorHAnsi" w:hAnsi="GHEA Grapalat" w:cstheme="minorBidi"/>
          <w:sz w:val="16"/>
          <w:szCs w:val="16"/>
        </w:rPr>
        <w:t>й срок выполнения работ</w:t>
      </w:r>
      <w:r w:rsidRPr="00070FFF">
        <w:rPr>
          <w:rFonts w:ascii="GHEA Grapalat" w:eastAsiaTheme="minorHAnsi" w:hAnsi="GHEA Grapalat" w:cstheme="minorBidi"/>
          <w:sz w:val="16"/>
          <w:szCs w:val="16"/>
          <w:lang w:val="hy-AM"/>
        </w:rPr>
        <w:t>, предусмотренн</w:t>
      </w:r>
      <w:r w:rsidRPr="00070FFF">
        <w:rPr>
          <w:rFonts w:ascii="GHEA Grapalat" w:eastAsiaTheme="minorHAnsi" w:hAnsi="GHEA Grapalat" w:cstheme="minorBidi"/>
          <w:sz w:val="16"/>
          <w:szCs w:val="16"/>
        </w:rPr>
        <w:t xml:space="preserve">ый </w:t>
      </w:r>
      <w:r w:rsidRPr="00070FFF">
        <w:rPr>
          <w:rFonts w:ascii="GHEA Grapalat" w:eastAsiaTheme="minorHAnsi" w:hAnsi="GHEA Grapalat" w:cstheme="minorBidi"/>
          <w:sz w:val="16"/>
          <w:szCs w:val="16"/>
          <w:lang w:val="hy-AM"/>
        </w:rPr>
        <w:t>заключаемым договором</w:t>
      </w:r>
    </w:p>
    <w:p w:rsidR="00183022" w:rsidRPr="00070FFF" w:rsidRDefault="00183022" w:rsidP="00183022">
      <w:pPr>
        <w:pStyle w:val="NormalWeb"/>
        <w:shd w:val="clear" w:color="auto" w:fill="FFFFFF"/>
        <w:contextualSpacing/>
        <w:jc w:val="both"/>
        <w:rPr>
          <w:rFonts w:ascii="GHEA Grapalat" w:eastAsiaTheme="minorHAnsi" w:hAnsi="GHEA Grapalat" w:cstheme="minorBidi"/>
        </w:rPr>
      </w:pPr>
      <w:r w:rsidRPr="00070FFF">
        <w:rPr>
          <w:rFonts w:ascii="GHEA Grapalat" w:eastAsiaTheme="minorHAnsi" w:hAnsi="GHEA Grapalat" w:cstheme="minorBidi"/>
        </w:rPr>
        <w:lastRenderedPageBreak/>
        <w:t>В день предоставления гарантии лицо</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выдающее гарантию</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с официального адреса</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70FFF">
        <w:rPr>
          <w:rFonts w:ascii="GHEA Grapalat" w:eastAsiaTheme="minorHAnsi" w:hAnsi="GHEA Grapalat" w:cstheme="minorBidi"/>
          <w:lang w:val="hy-AM"/>
        </w:rPr>
        <w:t>.</w:t>
      </w:r>
      <w:r w:rsidRPr="00070FFF">
        <w:rPr>
          <w:rFonts w:ascii="GHEA Grapalat" w:eastAsiaTheme="minorHAnsi" w:hAnsi="GHEA Grapalat" w:cstheme="minorBidi"/>
        </w:rPr>
        <w:t xml:space="preserve"> </w:t>
      </w:r>
    </w:p>
    <w:p w:rsidR="00520508" w:rsidRPr="00070FFF"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20508" w:rsidRPr="00B138F3" w:rsidRDefault="00520508" w:rsidP="0052050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20508" w:rsidRPr="00B138F3" w:rsidRDefault="00520508" w:rsidP="0052050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EA7FB2" w:rsidRPr="00572A57">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613D6" w:rsidRPr="00B87910"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B2E37">
        <w:rPr>
          <w:rFonts w:ascii="GHEA Grapalat" w:eastAsiaTheme="minorHAnsi" w:hAnsi="GHEA Grapalat" w:cstheme="minorBidi"/>
        </w:rPr>
        <w:t xml:space="preserve">3) </w:t>
      </w:r>
      <w:r w:rsidR="005613D6" w:rsidRPr="002B2E37">
        <w:rPr>
          <w:rFonts w:ascii="GHEA Grapalat" w:eastAsiaTheme="minorHAnsi" w:hAnsi="GHEA Grapalat" w:cstheme="minorBidi"/>
          <w:lang w:val="hy-AM"/>
        </w:rPr>
        <w:t xml:space="preserve">двухсторонне </w:t>
      </w:r>
      <w:r w:rsidR="005613D6" w:rsidRPr="002B2E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2B2E37">
        <w:rPr>
          <w:rFonts w:ascii="GHEA Grapalat" w:eastAsiaTheme="minorHAnsi" w:hAnsi="GHEA Grapalat" w:cstheme="minorBidi"/>
          <w:lang w:val="hy-AM"/>
        </w:rPr>
        <w:t xml:space="preserve"> </w:t>
      </w:r>
      <w:r w:rsidR="005613D6" w:rsidRPr="002B2E37">
        <w:rPr>
          <w:rFonts w:ascii="GHEA Grapalat" w:eastAsiaTheme="minorHAnsi" w:hAnsi="GHEA Grapalat" w:cstheme="minorBidi"/>
        </w:rPr>
        <w:t>(</w:t>
      </w:r>
      <w:r w:rsidR="005613D6" w:rsidRPr="002B2E37">
        <w:rPr>
          <w:rFonts w:ascii="GHEA Grapalat" w:eastAsiaTheme="minorHAnsi" w:hAnsi="GHEA Grapalat" w:cstheme="minorBidi"/>
          <w:lang w:val="hy-AM"/>
        </w:rPr>
        <w:t>их</w:t>
      </w:r>
      <w:r w:rsidR="005613D6" w:rsidRPr="002B2E37">
        <w:rPr>
          <w:rFonts w:ascii="GHEA Grapalat" w:eastAsiaTheme="minorHAnsi" w:hAnsi="GHEA Grapalat" w:cstheme="minorBidi"/>
        </w:rPr>
        <w:t>) копии.</w:t>
      </w:r>
      <w:r w:rsidR="005613D6" w:rsidRPr="00A74B0D">
        <w:rPr>
          <w:rFonts w:ascii="GHEA Grapalat" w:eastAsiaTheme="minorHAnsi" w:hAnsi="GHEA Grapalat" w:cstheme="minorBidi"/>
        </w:rPr>
        <w:t xml:space="preserve"> </w:t>
      </w:r>
    </w:p>
    <w:p w:rsidR="000C3BD3" w:rsidRPr="000C3BD3"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20508" w:rsidRPr="00B138F3"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widowControl w:val="0"/>
        <w:spacing w:after="160"/>
        <w:ind w:left="567" w:right="565"/>
        <w:jc w:val="center"/>
        <w:rPr>
          <w:rFonts w:ascii="GHEA Grapalat" w:hAnsi="GHEA Grapalat"/>
          <w:b/>
        </w:rPr>
      </w:pPr>
    </w:p>
    <w:p w:rsidR="00520508" w:rsidRDefault="00520508" w:rsidP="00520508">
      <w:pPr>
        <w:rPr>
          <w:rFonts w:ascii="GHEA Grapalat" w:hAnsi="GHEA Grapalat"/>
          <w:i/>
          <w:sz w:val="22"/>
          <w:szCs w:val="22"/>
        </w:rPr>
      </w:pPr>
    </w:p>
    <w:p w:rsidR="00520508" w:rsidRDefault="00520508" w:rsidP="00520508">
      <w:pPr>
        <w:rPr>
          <w:ins w:id="12" w:author="Vardan" w:date="2020-06-02T23:01:00Z"/>
          <w:rFonts w:ascii="GHEA Grapalat" w:hAnsi="GHEA Grapalat"/>
          <w:i/>
          <w:sz w:val="22"/>
          <w:szCs w:val="22"/>
        </w:rPr>
      </w:pPr>
      <w:ins w:id="13" w:author="Vardan" w:date="2020-06-02T23:01:00Z">
        <w:r>
          <w:rPr>
            <w:rFonts w:ascii="GHEA Grapalat" w:hAnsi="GHEA Grapalat"/>
            <w:i/>
            <w:sz w:val="22"/>
            <w:szCs w:val="22"/>
          </w:rPr>
          <w:br w:type="page"/>
        </w:r>
      </w:ins>
    </w:p>
    <w:p w:rsidR="003D2FE2" w:rsidRPr="00572A5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rsidR="003D2FE2" w:rsidRPr="00594D2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 xml:space="preserve">под кодом </w:t>
      </w:r>
      <w:r w:rsidR="003E5EB1">
        <w:rPr>
          <w:rFonts w:ascii="GHEA Grapalat" w:hAnsi="GHEA Grapalat"/>
          <w:b/>
        </w:rPr>
        <w:t>"КМХК-</w:t>
      </w:r>
      <w:r w:rsidR="003E5EB1" w:rsidRPr="00B138F3">
        <w:rPr>
          <w:rFonts w:ascii="GHEA Grapalat" w:hAnsi="GHEA Grapalat"/>
        </w:rPr>
        <w:t>Г</w:t>
      </w:r>
      <w:r w:rsidR="003E5EB1">
        <w:rPr>
          <w:rFonts w:ascii="GHEA Grapalat" w:hAnsi="GHEA Grapalat"/>
          <w:b/>
        </w:rPr>
        <w:t>АШДБ-22/</w:t>
      </w:r>
      <w:r w:rsidR="003E5EB1">
        <w:rPr>
          <w:rFonts w:ascii="GHEA Grapalat" w:hAnsi="GHEA Grapalat"/>
          <w:b/>
          <w:lang w:val="hy-AM"/>
        </w:rPr>
        <w:t>28</w:t>
      </w:r>
      <w:r w:rsidR="003E5EB1" w:rsidRPr="00840665">
        <w:rPr>
          <w:rFonts w:ascii="GHEA Grapalat" w:hAnsi="GHEA Grapalat"/>
          <w:b/>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rsidR="004D5A00" w:rsidRPr="00CC28E2" w:rsidRDefault="002849A6" w:rsidP="004D5A0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rsidR="002849A6" w:rsidRPr="00CC28E2" w:rsidRDefault="002849A6" w:rsidP="004D5A0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rsidR="002849A6" w:rsidRPr="00CC28E2" w:rsidRDefault="002849A6" w:rsidP="004D5A0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rsidR="002849A6" w:rsidRPr="00CC28E2" w:rsidRDefault="002849A6" w:rsidP="002849A6">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rsidR="00C5310C" w:rsidRPr="00D847AB" w:rsidRDefault="00C5310C" w:rsidP="00C531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rsidR="00C5310C" w:rsidRPr="00B138F3" w:rsidRDefault="00C5310C" w:rsidP="00C531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rsidR="00C5310C" w:rsidRDefault="002D7881" w:rsidP="00D847AB">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rsidR="002D7881" w:rsidRPr="00B138F3" w:rsidRDefault="002D7881" w:rsidP="002D7881">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1119D" w:rsidRDefault="00B1119D" w:rsidP="00D847AB">
      <w:pPr>
        <w:widowControl w:val="0"/>
        <w:spacing w:after="160"/>
        <w:ind w:right="4250"/>
        <w:rPr>
          <w:rFonts w:ascii="GHEA Grapalat" w:hAnsi="GHEA Grapalat"/>
          <w:sz w:val="22"/>
          <w:szCs w:val="22"/>
        </w:rPr>
      </w:pPr>
    </w:p>
    <w:p w:rsidR="00B1119D" w:rsidRPr="00B138F3" w:rsidRDefault="00B1119D" w:rsidP="00D847AB">
      <w:pPr>
        <w:widowControl w:val="0"/>
        <w:spacing w:after="160"/>
        <w:ind w:right="4250"/>
        <w:rPr>
          <w:rFonts w:ascii="GHEA Grapalat" w:hAnsi="GHEA Grapalat"/>
          <w:sz w:val="22"/>
          <w:szCs w:val="22"/>
        </w:rPr>
      </w:pPr>
    </w:p>
    <w:p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561817">
        <w:rPr>
          <w:rFonts w:ascii="GHEA Grapalat" w:hAnsi="GHEA Grapalat"/>
          <w:b/>
          <w:sz w:val="24"/>
          <w:szCs w:val="24"/>
        </w:rPr>
        <w:t>AShDzB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lastRenderedPageBreak/>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561817">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1"/>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65E0" w:rsidRPr="00572A57" w:rsidRDefault="007965E0"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w:t>
      </w:r>
      <w:r w:rsidRPr="00B138F3">
        <w:rPr>
          <w:rFonts w:ascii="GHEA Grapalat" w:hAnsi="GHEA Grapalat"/>
        </w:rPr>
        <w:lastRenderedPageBreak/>
        <w:t xml:space="preserve">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w:t>
      </w:r>
      <w:r w:rsidRPr="00B138F3">
        <w:rPr>
          <w:rFonts w:ascii="GHEA Grapalat" w:hAnsi="GHEA Grapalat"/>
        </w:rPr>
        <w:lastRenderedPageBreak/>
        <w:t>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9215EA" w:rsidRPr="009A02B3" w:rsidRDefault="009215EA" w:rsidP="009215EA">
      <w:pPr>
        <w:widowControl w:val="0"/>
        <w:spacing w:after="160"/>
        <w:ind w:firstLine="567"/>
        <w:jc w:val="right"/>
        <w:rPr>
          <w:rFonts w:ascii="GHEA Grapalat" w:hAnsi="GHEA Grapalat" w:cs="Arial"/>
          <w:b/>
          <w:lang w:val="hy-AM"/>
        </w:rPr>
      </w:pPr>
      <w:r w:rsidRPr="009A02B3">
        <w:rPr>
          <w:rFonts w:ascii="GHEA Grapalat" w:hAnsi="GHEA Grapalat"/>
          <w:b/>
        </w:rPr>
        <w:lastRenderedPageBreak/>
        <w:t>Приложение № 5</w:t>
      </w:r>
      <w:r w:rsidRPr="009A02B3">
        <w:rPr>
          <w:rFonts w:ascii="GHEA Grapalat" w:hAnsi="GHEA Grapalat"/>
          <w:b/>
          <w:lang w:val="hy-AM"/>
        </w:rPr>
        <w:t>.2</w:t>
      </w:r>
    </w:p>
    <w:p w:rsidR="009215EA" w:rsidRPr="009A02B3" w:rsidRDefault="009215EA" w:rsidP="009215EA">
      <w:pPr>
        <w:pStyle w:val="BodyTextIndent3"/>
        <w:widowControl w:val="0"/>
        <w:spacing w:after="160" w:line="240" w:lineRule="auto"/>
        <w:jc w:val="right"/>
        <w:rPr>
          <w:rFonts w:ascii="GHEA Grapalat" w:hAnsi="GHEA Grapalat" w:cs="Arial"/>
          <w:b/>
          <w:sz w:val="24"/>
          <w:szCs w:val="24"/>
        </w:rPr>
      </w:pPr>
      <w:r w:rsidRPr="009A02B3">
        <w:rPr>
          <w:rFonts w:ascii="GHEA Grapalat" w:hAnsi="GHEA Grapalat"/>
          <w:b/>
          <w:sz w:val="24"/>
          <w:szCs w:val="24"/>
        </w:rPr>
        <w:t>к Приглашению под кодом "---BMAShDzB---/---"</w:t>
      </w:r>
      <w:r w:rsidRPr="009A02B3">
        <w:rPr>
          <w:rStyle w:val="FootnoteReference"/>
          <w:rFonts w:ascii="GHEA Grapalat" w:hAnsi="GHEA Grapalat"/>
          <w:b/>
          <w:sz w:val="24"/>
          <w:szCs w:val="24"/>
        </w:rPr>
        <w:footnoteReference w:customMarkFollows="1" w:id="23"/>
        <w:t>*</w:t>
      </w:r>
    </w:p>
    <w:p w:rsidR="009215EA" w:rsidRPr="009A02B3" w:rsidRDefault="009215EA" w:rsidP="009215EA">
      <w:pPr>
        <w:widowControl w:val="0"/>
        <w:spacing w:after="160"/>
        <w:ind w:left="567" w:right="565"/>
        <w:jc w:val="center"/>
        <w:rPr>
          <w:rFonts w:ascii="GHEA Grapalat" w:hAnsi="GHEA Grapalat"/>
          <w:b/>
        </w:rPr>
      </w:pPr>
    </w:p>
    <w:p w:rsidR="009215EA" w:rsidRPr="009A02B3" w:rsidRDefault="009215EA" w:rsidP="009215EA">
      <w:pPr>
        <w:pStyle w:val="BodyTextIndent3"/>
        <w:widowControl w:val="0"/>
        <w:spacing w:after="160" w:line="240" w:lineRule="auto"/>
        <w:jc w:val="center"/>
        <w:rPr>
          <w:rFonts w:ascii="GHEA Grapalat" w:hAnsi="GHEA Grapalat"/>
          <w:sz w:val="24"/>
          <w:szCs w:val="24"/>
          <w:lang w:val="hy-AM"/>
        </w:rPr>
      </w:pPr>
      <w:r w:rsidRPr="009A02B3">
        <w:rPr>
          <w:rFonts w:ascii="GHEA Grapalat" w:hAnsi="GHEA Grapalat"/>
          <w:sz w:val="24"/>
          <w:szCs w:val="24"/>
        </w:rPr>
        <w:t xml:space="preserve">ГАРАНТИЯ </w:t>
      </w:r>
      <w:r w:rsidRPr="009A02B3">
        <w:rPr>
          <w:rFonts w:ascii="GHEA Grapalat" w:hAnsi="GHEA Grapalat"/>
          <w:sz w:val="24"/>
          <w:szCs w:val="24"/>
          <w:lang w:val="en-US"/>
        </w:rPr>
        <w:t>N</w:t>
      </w:r>
      <w:r w:rsidRPr="009A02B3">
        <w:rPr>
          <w:rFonts w:ascii="GHEA Grapalat" w:hAnsi="GHEA Grapalat"/>
          <w:sz w:val="24"/>
          <w:szCs w:val="24"/>
          <w:lang w:val="hy-AM"/>
        </w:rPr>
        <w:t>________</w:t>
      </w:r>
    </w:p>
    <w:p w:rsidR="009215EA" w:rsidRPr="009A02B3" w:rsidRDefault="009215EA" w:rsidP="009215EA">
      <w:pPr>
        <w:widowControl w:val="0"/>
        <w:spacing w:after="160"/>
        <w:ind w:left="567" w:right="565"/>
        <w:jc w:val="center"/>
        <w:rPr>
          <w:rFonts w:ascii="GHEA Grapalat" w:hAnsi="GHEA Grapalat"/>
          <w:b/>
        </w:rPr>
      </w:pPr>
      <w:r w:rsidRPr="009A02B3">
        <w:rPr>
          <w:rFonts w:ascii="GHEA Grapalat" w:hAnsi="GHEA Grapalat"/>
          <w:b/>
        </w:rPr>
        <w:t xml:space="preserve">(обеспечение </w:t>
      </w:r>
      <w:r w:rsidR="004216C5" w:rsidRPr="009A02B3">
        <w:rPr>
          <w:rFonts w:ascii="GHEA Grapalat" w:hAnsi="GHEA Grapalat"/>
          <w:b/>
        </w:rPr>
        <w:t>предоплаты</w:t>
      </w:r>
      <w:r w:rsidRPr="009A02B3">
        <w:rPr>
          <w:rFonts w:ascii="GHEA Grapalat" w:hAnsi="GHEA Grapalat"/>
          <w:b/>
        </w:rPr>
        <w:t>)</w:t>
      </w:r>
    </w:p>
    <w:p w:rsidR="009215EA" w:rsidRPr="009A02B3" w:rsidRDefault="009215EA" w:rsidP="009215EA">
      <w:pPr>
        <w:widowControl w:val="0"/>
        <w:spacing w:after="160"/>
        <w:ind w:left="567" w:right="565"/>
        <w:jc w:val="center"/>
        <w:rPr>
          <w:rFonts w:ascii="GHEA Grapalat" w:hAnsi="GHEA Grapalat"/>
          <w:b/>
        </w:rPr>
      </w:pPr>
    </w:p>
    <w:p w:rsidR="008051B3" w:rsidRPr="009A02B3" w:rsidRDefault="008051B3" w:rsidP="008051B3">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9A02B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9A02B3">
        <w:rPr>
          <w:rFonts w:eastAsiaTheme="minorHAnsi" w:cstheme="minorBidi"/>
        </w:rPr>
        <w:t>N</w:t>
      </w:r>
      <w:r w:rsidRPr="009A02B3">
        <w:rPr>
          <w:rFonts w:eastAsiaTheme="minorHAnsi" w:cstheme="minorBidi"/>
          <w:lang w:val="hy-AM"/>
        </w:rPr>
        <w:t xml:space="preserve">  </w:t>
      </w:r>
      <w:r w:rsidRPr="009A02B3">
        <w:rPr>
          <w:rStyle w:val="Strong"/>
          <w:rFonts w:ascii="GHEA Grapalat" w:hAnsi="GHEA Grapalat"/>
          <w:sz w:val="20"/>
          <w:szCs w:val="20"/>
          <w:u w:val="single"/>
          <w:lang w:val="hy-AM"/>
        </w:rPr>
        <w:tab/>
      </w:r>
      <w:r w:rsidRPr="009A02B3">
        <w:rPr>
          <w:rStyle w:val="Strong"/>
          <w:rFonts w:ascii="GHEA Grapalat" w:hAnsi="GHEA Grapalat"/>
          <w:sz w:val="20"/>
          <w:szCs w:val="20"/>
          <w:u w:val="single"/>
        </w:rPr>
        <w:t>___________</w:t>
      </w:r>
      <w:r w:rsidRPr="009A02B3">
        <w:rPr>
          <w:rFonts w:ascii="GHEA Grapalat" w:eastAsiaTheme="minorHAnsi" w:hAnsi="GHEA Grapalat" w:cstheme="minorBidi"/>
        </w:rPr>
        <w:t>заключаемым между</w:t>
      </w:r>
    </w:p>
    <w:p w:rsidR="008051B3" w:rsidRPr="009A02B3" w:rsidRDefault="008051B3" w:rsidP="008051B3">
      <w:pPr>
        <w:pStyle w:val="NormalWeb"/>
        <w:shd w:val="clear" w:color="auto" w:fill="FFFFFF"/>
        <w:spacing w:before="0" w:beforeAutospacing="0" w:after="0" w:afterAutospacing="0"/>
        <w:jc w:val="both"/>
        <w:rPr>
          <w:rFonts w:ascii="GHEA Grapalat" w:eastAsiaTheme="minorHAnsi" w:hAnsi="GHEA Grapalat" w:cstheme="minorBidi"/>
        </w:rPr>
      </w:pPr>
      <w:r w:rsidRPr="009A02B3">
        <w:rPr>
          <w:rStyle w:val="Strong"/>
          <w:rFonts w:ascii="GHEA Grapalat" w:hAnsi="GHEA Grapalat"/>
          <w:sz w:val="20"/>
          <w:szCs w:val="20"/>
        </w:rPr>
        <w:t xml:space="preserve">                                                    </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rPr>
        <w:t xml:space="preserve">           </w:t>
      </w:r>
      <w:r w:rsidRPr="009A02B3">
        <w:rPr>
          <w:rStyle w:val="Strong"/>
          <w:rFonts w:ascii="GHEA Grapalat" w:hAnsi="GHEA Grapalat"/>
          <w:b w:val="0"/>
          <w:sz w:val="16"/>
          <w:szCs w:val="16"/>
        </w:rPr>
        <w:t>номер заключаемого договора</w:t>
      </w:r>
      <w:r w:rsidRPr="009A02B3">
        <w:rPr>
          <w:rFonts w:ascii="GHEA Grapalat" w:eastAsiaTheme="minorHAnsi" w:hAnsi="GHEA Grapalat"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A02B3">
        <w:rPr>
          <w:rFonts w:ascii="GHEA Grapalat" w:hAnsi="GHEA Grapalat"/>
          <w:sz w:val="20"/>
          <w:szCs w:val="20"/>
          <w:u w:val="single"/>
        </w:rPr>
        <w:t>______________________</w:t>
      </w:r>
      <w:r w:rsidRPr="009A02B3">
        <w:rPr>
          <w:rFonts w:ascii="GHEA Grapalat" w:hAnsi="GHEA Grapalat"/>
          <w:sz w:val="20"/>
          <w:szCs w:val="20"/>
          <w:lang w:val="hy-AM"/>
        </w:rPr>
        <w:t xml:space="preserve"> </w:t>
      </w:r>
      <w:r w:rsidRPr="009A02B3">
        <w:rPr>
          <w:rFonts w:ascii="GHEA Grapalat" w:eastAsiaTheme="minorHAnsi" w:hAnsi="GHEA Grapalat" w:cstheme="minorBidi"/>
        </w:rPr>
        <w:t xml:space="preserve">   (далее-бенефициар)   и</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Fonts w:eastAsiaTheme="minorHAnsi"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sz w:val="16"/>
          <w:szCs w:val="16"/>
        </w:rPr>
      </w:pPr>
      <w:r w:rsidRPr="009A02B3">
        <w:rPr>
          <w:rStyle w:val="Strong"/>
          <w:rFonts w:ascii="GHEA Grapalat" w:hAnsi="GHEA Grapalat"/>
          <w:b w:val="0"/>
          <w:sz w:val="18"/>
          <w:szCs w:val="18"/>
        </w:rPr>
        <w:t xml:space="preserve"> </w:t>
      </w:r>
      <w:r w:rsidRPr="009A02B3">
        <w:rPr>
          <w:rStyle w:val="Strong"/>
          <w:rFonts w:ascii="GHEA Grapalat" w:hAnsi="GHEA Grapalat"/>
          <w:b w:val="0"/>
          <w:sz w:val="16"/>
          <w:szCs w:val="16"/>
        </w:rPr>
        <w:t>наименование заказчика                                                                  наименование отобранного участника</w:t>
      </w:r>
    </w:p>
    <w:p w:rsidR="008051B3" w:rsidRPr="009A02B3" w:rsidRDefault="008051B3" w:rsidP="008051B3">
      <w:pPr>
        <w:pStyle w:val="NormalWeb"/>
        <w:shd w:val="clear" w:color="auto" w:fill="FFFFFF"/>
        <w:spacing w:before="0" w:beforeAutospacing="0" w:after="0" w:afterAutospacing="0"/>
        <w:ind w:left="-142"/>
        <w:rPr>
          <w:rFonts w:cs="Sylfaen"/>
          <w:sz w:val="16"/>
          <w:szCs w:val="16"/>
          <w:vertAlign w:val="superscript"/>
          <w:lang w:val="hy-AM"/>
        </w:rPr>
      </w:pPr>
      <w:r w:rsidRPr="009A02B3">
        <w:rPr>
          <w:rStyle w:val="Strong"/>
          <w:rFonts w:ascii="GHEA Grapalat" w:hAnsi="GHEA Grapalat"/>
          <w:b w:val="0"/>
          <w:sz w:val="16"/>
          <w:szCs w:val="16"/>
        </w:rPr>
        <w:t xml:space="preserve">                                                                </w:t>
      </w:r>
      <w:r w:rsidRPr="009A02B3">
        <w:rPr>
          <w:rStyle w:val="Strong"/>
          <w:rFonts w:ascii="GHEA Grapalat" w:hAnsi="GHEA Grapalat"/>
          <w:b w:val="0"/>
          <w:sz w:val="16"/>
          <w:szCs w:val="16"/>
          <w:lang w:val="hy-AM"/>
        </w:rPr>
        <w:tab/>
      </w:r>
    </w:p>
    <w:p w:rsidR="008051B3" w:rsidRPr="009A02B3" w:rsidRDefault="008051B3" w:rsidP="008051B3">
      <w:pPr>
        <w:pStyle w:val="NormalWeb"/>
        <w:shd w:val="clear" w:color="auto" w:fill="FFFFFF"/>
        <w:spacing w:before="0" w:beforeAutospacing="0" w:after="0" w:afterAutospacing="0"/>
        <w:jc w:val="both"/>
        <w:rPr>
          <w:rFonts w:ascii="GHEA Grapalat" w:hAnsi="GHEA Grapalat"/>
          <w:sz w:val="20"/>
          <w:szCs w:val="20"/>
        </w:rPr>
      </w:pPr>
      <w:r w:rsidRPr="009A02B3">
        <w:rPr>
          <w:rFonts w:eastAsiaTheme="minorHAnsi" w:cstheme="minorBidi"/>
        </w:rPr>
        <w:t>(</w:t>
      </w:r>
      <w:r w:rsidRPr="009A02B3">
        <w:rPr>
          <w:rFonts w:ascii="GHEA Grapalat" w:eastAsiaTheme="minorHAnsi" w:hAnsi="GHEA Grapalat" w:cstheme="minorBidi"/>
        </w:rPr>
        <w:t xml:space="preserve">далее-принципал). </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215EA" w:rsidRPr="00616AAA" w:rsidRDefault="009215EA" w:rsidP="009215EA">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53782">
        <w:rPr>
          <w:rFonts w:ascii="GHEA Grapalat" w:eastAsiaTheme="minorHAnsi" w:hAnsi="GHEA Grapalat" w:cstheme="minorBidi"/>
        </w:rPr>
        <w:t>пяти</w:t>
      </w:r>
      <w:r w:rsidR="00E53782" w:rsidRPr="00616AAA">
        <w:rPr>
          <w:rFonts w:ascii="GHEA Grapalat" w:eastAsiaTheme="minorHAnsi" w:hAnsi="GHEA Grapalat" w:cstheme="minorBidi"/>
        </w:rPr>
        <w:t xml:space="preserve"> </w:t>
      </w:r>
      <w:r w:rsidRPr="00616AAA">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sz w:val="18"/>
          <w:szCs w:val="18"/>
        </w:rPr>
        <w:t>номер заключаемого договара</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lang w:val="hy-AM"/>
        </w:rPr>
      </w:pPr>
      <w:r w:rsidRPr="009D55A4">
        <w:rPr>
          <w:rFonts w:ascii="GHEA Grapalat" w:eastAsiaTheme="minorHAnsi" w:hAnsi="GHEA Grapalat" w:cstheme="minorBidi"/>
        </w:rPr>
        <w:t xml:space="preserve">и  действует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в</w:t>
      </w:r>
      <w:r w:rsidRPr="009D55A4">
        <w:rPr>
          <w:rFonts w:ascii="GHEA Grapalat" w:hAnsi="GHEA Grapalat"/>
        </w:rPr>
        <w:t>ключительно</w:t>
      </w:r>
      <w:r w:rsidRPr="009D55A4">
        <w:rPr>
          <w:rFonts w:ascii="GHEA Grapalat" w:eastAsiaTheme="minorHAnsi" w:hAnsi="GHEA Grapalat" w:cstheme="minorBidi"/>
        </w:rPr>
        <w:t xml:space="preserve">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девяностого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рабочего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дня</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следующего за днем </w:t>
      </w:r>
    </w:p>
    <w:p w:rsidR="001F46DD" w:rsidRPr="009D55A4" w:rsidRDefault="001F46DD" w:rsidP="001F46DD">
      <w:pPr>
        <w:pStyle w:val="NormalWeb"/>
        <w:shd w:val="clear" w:color="auto" w:fill="FFFFFF"/>
        <w:contextualSpacing/>
        <w:jc w:val="both"/>
        <w:rPr>
          <w:rFonts w:ascii="GHEA Grapalat" w:eastAsiaTheme="minorHAnsi" w:hAnsi="GHEA Grapalat" w:cstheme="minorBidi"/>
          <w:sz w:val="18"/>
          <w:szCs w:val="18"/>
          <w:lang w:val="hy-AM"/>
        </w:rPr>
      </w:pPr>
    </w:p>
    <w:p w:rsidR="001F46DD" w:rsidRPr="009D55A4" w:rsidRDefault="001F46DD" w:rsidP="001F46DD">
      <w:pPr>
        <w:pStyle w:val="NormalWeb"/>
        <w:shd w:val="clear" w:color="auto" w:fill="FFFFFF"/>
        <w:contextualSpacing/>
        <w:jc w:val="center"/>
        <w:rPr>
          <w:rFonts w:eastAsiaTheme="minorHAnsi" w:cstheme="minorBidi"/>
        </w:rPr>
      </w:pPr>
      <w:r w:rsidRPr="009D55A4">
        <w:rPr>
          <w:rFonts w:ascii="GHEA Grapalat" w:eastAsiaTheme="minorHAnsi" w:hAnsi="GHEA Grapalat" w:cstheme="minorBidi"/>
          <w:lang w:val="hy-AM"/>
        </w:rPr>
        <w:t>--------------------------------------------------------</w:t>
      </w:r>
      <w:r w:rsidRPr="009D55A4">
        <w:rPr>
          <w:rFonts w:ascii="GHEA Grapalat" w:eastAsiaTheme="minorHAnsi" w:hAnsi="GHEA Grapalat" w:cstheme="minorBidi"/>
        </w:rPr>
        <w:t>------------------</w:t>
      </w:r>
      <w:r w:rsidRPr="009D55A4">
        <w:rPr>
          <w:rFonts w:ascii="GHEA Grapalat" w:eastAsiaTheme="minorHAnsi" w:hAnsi="GHEA Grapalat" w:cstheme="minorBidi"/>
          <w:lang w:val="hy-AM"/>
        </w:rPr>
        <w:t>----------------------</w:t>
      </w:r>
      <w:r w:rsidRPr="009D55A4">
        <w:rPr>
          <w:rFonts w:eastAsiaTheme="minorHAnsi" w:cstheme="minorBidi"/>
        </w:rPr>
        <w:t xml:space="preserve"> </w:t>
      </w:r>
      <w:r w:rsidRPr="009D55A4">
        <w:rPr>
          <w:rFonts w:eastAsiaTheme="minorHAnsi" w:cstheme="minorBidi"/>
          <w:lang w:val="hy-AM"/>
        </w:rPr>
        <w:t>.</w:t>
      </w:r>
      <w:r w:rsidRPr="009D55A4">
        <w:rPr>
          <w:rFonts w:eastAsiaTheme="minorHAnsi" w:cstheme="minorBidi"/>
        </w:rPr>
        <w:t xml:space="preserve">                    </w:t>
      </w:r>
      <w:r w:rsidRPr="009D55A4">
        <w:rPr>
          <w:rFonts w:ascii="GHEA Grapalat" w:hAnsi="GHEA Grapalat"/>
          <w:sz w:val="16"/>
          <w:szCs w:val="16"/>
        </w:rPr>
        <w:t xml:space="preserve"> крайний  срок</w:t>
      </w:r>
      <w:r w:rsidRPr="009D55A4">
        <w:rPr>
          <w:rFonts w:ascii="GHEA Grapalat" w:eastAsiaTheme="minorHAnsi" w:hAnsi="GHEA Grapalat" w:cstheme="minorBidi"/>
          <w:sz w:val="16"/>
          <w:szCs w:val="16"/>
        </w:rPr>
        <w:t xml:space="preserve"> выполнения работ</w:t>
      </w:r>
      <w:r w:rsidRPr="009D55A4">
        <w:rPr>
          <w:rFonts w:ascii="GHEA Grapalat" w:hAnsi="GHEA Grapalat"/>
          <w:sz w:val="16"/>
          <w:szCs w:val="16"/>
        </w:rPr>
        <w:t>, предусмотренн</w:t>
      </w:r>
      <w:r w:rsidR="00A71173">
        <w:rPr>
          <w:rFonts w:ascii="GHEA Grapalat" w:hAnsi="GHEA Grapalat"/>
          <w:sz w:val="16"/>
          <w:szCs w:val="16"/>
        </w:rPr>
        <w:t>ый заключаемым договором</w:t>
      </w:r>
    </w:p>
    <w:p w:rsidR="001F46DD" w:rsidRPr="009D55A4" w:rsidRDefault="001F46DD" w:rsidP="001F46DD">
      <w:pPr>
        <w:pStyle w:val="NormalWeb"/>
        <w:shd w:val="clear" w:color="auto" w:fill="FFFFFF"/>
        <w:contextualSpacing/>
        <w:jc w:val="center"/>
        <w:rPr>
          <w:rFonts w:eastAsiaTheme="minorHAnsi"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rPr>
      </w:pPr>
      <w:r w:rsidRPr="009D55A4">
        <w:rPr>
          <w:rFonts w:ascii="GHEA Grapalat" w:eastAsiaTheme="minorHAnsi" w:hAnsi="GHEA Grapalat" w:cstheme="minorBidi"/>
        </w:rPr>
        <w:t>В день предоставления гарантии лицо</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выдающее гарантию</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с официального адреса</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электронной почты высылает воспроизведенный (отсканированный) с оригинала </w:t>
      </w:r>
      <w:r w:rsidR="005E7DD1" w:rsidRPr="009D55A4">
        <w:rPr>
          <w:rFonts w:ascii="GHEA Grapalat" w:eastAsiaTheme="minorHAnsi" w:hAnsi="GHEA Grapalat" w:cstheme="minorBidi"/>
        </w:rPr>
        <w:t>настоя</w:t>
      </w:r>
      <w:r w:rsidR="00ED615F">
        <w:rPr>
          <w:rFonts w:ascii="GHEA Grapalat" w:eastAsiaTheme="minorHAnsi" w:hAnsi="GHEA Grapalat" w:cstheme="minorBidi"/>
        </w:rPr>
        <w:t>щ</w:t>
      </w:r>
      <w:r w:rsidR="005E7DD1" w:rsidRPr="009D55A4">
        <w:rPr>
          <w:rFonts w:ascii="GHEA Grapalat" w:eastAsiaTheme="minorHAnsi" w:hAnsi="GHEA Grapalat" w:cstheme="minorBidi"/>
        </w:rPr>
        <w:t xml:space="preserve">ей </w:t>
      </w:r>
      <w:r w:rsidR="005E7DD1" w:rsidRPr="009D55A4">
        <w:rPr>
          <w:rFonts w:ascii="GHEA Grapalat" w:eastAsiaTheme="minorHAnsi" w:hAnsi="GHEA Grapalat" w:cstheme="minorBidi"/>
        </w:rPr>
        <w:lastRenderedPageBreak/>
        <w:t xml:space="preserve">гарантии </w:t>
      </w:r>
      <w:r w:rsidRPr="009D55A4">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5E7DD1" w:rsidRPr="009D55A4">
        <w:rPr>
          <w:rFonts w:ascii="GHEA Grapalat" w:eastAsiaTheme="minorHAnsi" w:hAnsi="GHEA Grapalat" w:cstheme="minorBidi"/>
        </w:rPr>
        <w:t>в приглашении к процедуре закуп</w:t>
      </w:r>
      <w:r w:rsidRPr="009D55A4">
        <w:rPr>
          <w:rFonts w:ascii="GHEA Grapalat" w:eastAsiaTheme="minorHAnsi" w:hAnsi="GHEA Grapalat" w:cstheme="minorBidi"/>
        </w:rPr>
        <w:t>ок, организованной с целью заключения договора упомянутого в пункте 1 настоящей гарантии.</w:t>
      </w:r>
    </w:p>
    <w:p w:rsidR="009215EA" w:rsidRPr="00B138F3" w:rsidRDefault="009215EA" w:rsidP="009215EA">
      <w:pPr>
        <w:pStyle w:val="NormalWeb"/>
        <w:shd w:val="clear" w:color="auto" w:fill="FFFFFF"/>
        <w:contextualSpacing/>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9215EA" w:rsidRPr="00616AAA" w:rsidRDefault="009215EA" w:rsidP="009215EA">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215E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049BE">
        <w:rPr>
          <w:rFonts w:ascii="GHEA Grapalat" w:eastAsiaTheme="minorHAnsi" w:hAnsi="GHEA Grapalat" w:cstheme="minorBidi"/>
        </w:rPr>
        <w:t>12. В день предоставления гарантии лицо</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выдающее гарантию</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с официального адреса</w:t>
      </w:r>
      <w:r w:rsidRPr="009049BE">
        <w:rPr>
          <w:rFonts w:ascii="GHEA Grapalat" w:eastAsiaTheme="minorHAnsi" w:hAnsi="GHEA Grapalat" w:cstheme="minorBidi"/>
          <w:lang w:val="hy-AM"/>
        </w:rPr>
        <w:t xml:space="preserve"> </w:t>
      </w:r>
      <w:r w:rsidRPr="009049BE">
        <w:rPr>
          <w:rFonts w:ascii="GHEA Grapalat" w:eastAsiaTheme="minorHAnsi" w:hAnsi="GHEA Grapalat" w:cstheme="minorBidi"/>
        </w:rPr>
        <w:t xml:space="preserve">электронной почты высылает воспроизведенный (отсканированный) с оригинала </w:t>
      </w:r>
      <w:r w:rsidR="00FA5B17" w:rsidRPr="009049BE">
        <w:rPr>
          <w:rFonts w:ascii="GHEA Grapalat" w:eastAsiaTheme="minorHAnsi" w:hAnsi="GHEA Grapalat" w:cstheme="minorBidi"/>
        </w:rPr>
        <w:t xml:space="preserve">настоящей гарантии </w:t>
      </w:r>
      <w:r w:rsidRPr="009049BE">
        <w:rPr>
          <w:rFonts w:ascii="GHEA Grapalat" w:eastAsiaTheme="minorHAnsi" w:hAnsi="GHEA Grapalat" w:cstheme="minorBidi"/>
        </w:rPr>
        <w:t>вариант также на адрес электронной почты секретаря (координатора закупок) указанный в приглашении к процедуре закупок под кодом  -----</w:t>
      </w:r>
      <w:r w:rsidR="00F6084A" w:rsidRPr="009049BE">
        <w:rPr>
          <w:rFonts w:ascii="GHEA Grapalat" w:eastAsiaTheme="minorHAnsi" w:hAnsi="GHEA Grapalat" w:cstheme="minorBidi"/>
        </w:rPr>
        <w:t xml:space="preserve">   </w:t>
      </w:r>
      <w:r w:rsidRPr="009049BE">
        <w:rPr>
          <w:rFonts w:ascii="GHEA Grapalat" w:eastAsiaTheme="minorHAnsi" w:hAnsi="GHEA Grapalat" w:cstheme="minorBidi"/>
        </w:rPr>
        <w:t>-------------.</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9049BE">
        <w:rPr>
          <w:rFonts w:ascii="GHEA Grapalat" w:eastAsiaTheme="minorHAnsi" w:hAnsi="GHEA Grapalat" w:cstheme="minorBidi"/>
          <w:sz w:val="16"/>
          <w:szCs w:val="16"/>
        </w:rPr>
        <w:t>код процедуры</w:t>
      </w:r>
    </w:p>
    <w:p w:rsidR="009215EA" w:rsidRPr="009049BE"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049BE">
        <w:rPr>
          <w:rFonts w:ascii="GHEA Grapalat" w:hAnsi="GHEA Grapalat"/>
          <w:sz w:val="20"/>
          <w:szCs w:val="20"/>
          <w:lang w:val="hy-AM"/>
        </w:rPr>
        <w:t>Руководитель исполнительного органа</w:t>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rPr>
          <w:rFonts w:ascii="GHEA Grapalat" w:hAnsi="GHEA Grapalat" w:cs="Sylfaen"/>
          <w:vertAlign w:val="superscript"/>
        </w:rPr>
      </w:pPr>
      <w:r w:rsidRPr="009049BE">
        <w:rPr>
          <w:rFonts w:ascii="GHEA Grapalat" w:hAnsi="GHEA Grapalat" w:cs="Sylfaen"/>
          <w:vertAlign w:val="superscript"/>
          <w:lang w:val="hy-AM"/>
        </w:rPr>
        <w:t xml:space="preserve">                                                        </w:t>
      </w:r>
      <w:r w:rsidRPr="009049BE">
        <w:rPr>
          <w:rFonts w:ascii="GHEA Grapalat" w:hAnsi="GHEA Grapalat" w:cs="Sylfaen"/>
          <w:vertAlign w:val="superscript"/>
        </w:rPr>
        <w:t>число, месяц, год</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FC3A49" w:rsidRDefault="001005B0" w:rsidP="00B46D58">
      <w:pPr>
        <w:widowControl w:val="0"/>
        <w:spacing w:after="160"/>
        <w:ind w:left="567" w:right="565"/>
        <w:jc w:val="center"/>
        <w:rPr>
          <w:rFonts w:ascii="GHEA Grapalat" w:hAnsi="GHEA Grapalat"/>
          <w:b/>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9215EA" w:rsidRDefault="009215EA">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561817">
        <w:rPr>
          <w:rFonts w:ascii="GHEA Grapalat" w:hAnsi="GHEA Grapalat"/>
          <w:b/>
          <w:sz w:val="24"/>
          <w:szCs w:val="24"/>
        </w:rPr>
        <w:t>AShDzB</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4"/>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3B5123">
      <w:pPr>
        <w:widowControl w:val="0"/>
        <w:tabs>
          <w:tab w:val="left" w:pos="1418"/>
        </w:tabs>
        <w:spacing w:after="160"/>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sidRPr="009F3DC7">
        <w:rPr>
          <w:rFonts w:ascii="GHEA Grapalat" w:hAnsi="GHEA Grapalat"/>
          <w:b/>
        </w:rPr>
        <w:t>3. ПОРЯДОК СДАЧИ И ПРИЕМКИ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Pr="009F3DC7">
        <w:rPr>
          <w:rFonts w:ascii="GHEA Grapalat" w:hAnsi="GHEA Grapalat"/>
        </w:rPr>
        <w:lastRenderedPageBreak/>
        <w:t>_____</w:t>
      </w:r>
      <w:r w:rsidRPr="00041386">
        <w:rPr>
          <w:rFonts w:ascii="GHEA Grapalat" w:hAnsi="GHEA Grapalat"/>
        </w:rPr>
        <w:t>_</w:t>
      </w:r>
      <w:r w:rsidRPr="009F3DC7">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BB28C8" w:rsidRPr="009F3DC7" w:rsidRDefault="00BB28C8" w:rsidP="00BB28C8">
      <w:pPr>
        <w:widowControl w:val="0"/>
        <w:spacing w:after="160" w:line="341" w:lineRule="auto"/>
        <w:ind w:firstLine="567"/>
        <w:jc w:val="both"/>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25"/>
        <w:t>19</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w:t>
      </w:r>
      <w:r w:rsidRPr="00AF3388">
        <w:rPr>
          <w:rFonts w:ascii="GHEA Grapalat" w:hAnsi="GHEA Grapalat"/>
          <w:spacing w:val="-4"/>
        </w:rPr>
        <w:lastRenderedPageBreak/>
        <w:t xml:space="preserve">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26"/>
        <w:t>20</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7D52DB">
        <w:rPr>
          <w:rFonts w:ascii="GHEA Grapalat" w:hAnsi="GHEA Grapalat"/>
        </w:rPr>
        <w:t>-</w:t>
      </w:r>
      <w:r w:rsidR="00617E3A">
        <w:rPr>
          <w:rFonts w:ascii="GHEA Grapalat" w:hAnsi="GHEA Grapalat"/>
        </w:rPr>
        <w:t>---</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rsidR="00A7010C" w:rsidRPr="002B2388" w:rsidRDefault="00A7010C" w:rsidP="00BB28C8">
      <w:pPr>
        <w:widowControl w:val="0"/>
        <w:tabs>
          <w:tab w:val="left" w:pos="1134"/>
        </w:tabs>
        <w:spacing w:after="160" w:line="341"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rsidR="00B843BE" w:rsidRDefault="00B843BE"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C71222">
        <w:rPr>
          <w:rStyle w:val="FootnoteReference"/>
          <w:rFonts w:ascii="GHEA Grapalat" w:hAnsi="GHEA Grapalat"/>
        </w:rPr>
        <w:footnoteReference w:customMarkFollows="1" w:id="27"/>
        <w:t>21</w:t>
      </w:r>
      <w:r w:rsidRPr="0017150C">
        <w:rPr>
          <w:rFonts w:ascii="GHEA Grapalat" w:hAnsi="GHEA Grapalat"/>
        </w:rPr>
        <w:t>.</w:t>
      </w:r>
      <w:r w:rsidRPr="00B220DE">
        <w:rPr>
          <w:rFonts w:ascii="GHEA Grapalat" w:hAnsi="GHEA Grapalat"/>
        </w:rPr>
        <w:t xml:space="preserve"> </w:t>
      </w:r>
      <w:r w:rsidRPr="00AF0D24">
        <w:rPr>
          <w:rFonts w:ascii="GHEA Grapalat" w:hAnsi="GHEA Grapalat"/>
        </w:rPr>
        <w:t xml:space="preserve">При </w:t>
      </w:r>
      <w:r w:rsidRPr="00AF0D24">
        <w:rPr>
          <w:rFonts w:ascii="GHEA Grapalat" w:hAnsi="GHEA Grapalat"/>
        </w:rPr>
        <w:lastRenderedPageBreak/>
        <w:t>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9F3DC7">
        <w:rPr>
          <w:rFonts w:ascii="GHEA Grapalat" w:hAnsi="GHEA Grapalat"/>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28"/>
        <w:t>22</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w:t>
      </w:r>
      <w:r w:rsidRPr="009F3DC7">
        <w:rPr>
          <w:rFonts w:ascii="GHEA Grapalat" w:hAnsi="GHEA Grapalat"/>
        </w:rPr>
        <w:lastRenderedPageBreak/>
        <w:t xml:space="preserve">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AD5D68">
        <w:rPr>
          <w:rStyle w:val="FootnoteReference"/>
          <w:rFonts w:ascii="GHEA Grapalat" w:hAnsi="GHEA Grapalat"/>
        </w:rPr>
        <w:footnoteReference w:customMarkFollows="1" w:id="29"/>
        <w:t>23</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30"/>
        <w:t>24</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w:t>
      </w:r>
      <w:r w:rsidRPr="00DF13E4">
        <w:rPr>
          <w:rFonts w:ascii="GHEA Grapalat" w:hAnsi="GHEA Grapalat"/>
        </w:rPr>
        <w:lastRenderedPageBreak/>
        <w:t>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w:t>
      </w:r>
      <w:r w:rsidR="00CA2E3E" w:rsidRPr="00076092">
        <w:rPr>
          <w:rFonts w:ascii="GHEA Grapalat" w:hAnsi="GHEA Grapalat"/>
        </w:rPr>
        <w:lastRenderedPageBreak/>
        <w:t xml:space="preserve">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93355C">
        <w:rPr>
          <w:rFonts w:ascii="GHEA Grapalat" w:hAnsi="GHEA Grapalat"/>
        </w:rPr>
        <w:t>двадцатипя</w:t>
      </w:r>
      <w:r w:rsidR="0093355C" w:rsidRPr="009F3DC7">
        <w:rPr>
          <w:rFonts w:ascii="GHEA Grapalat" w:hAnsi="GHEA Grapalat"/>
        </w:rPr>
        <w:t xml:space="preserve">тикратный </w:t>
      </w:r>
      <w:r w:rsidRPr="009F3DC7">
        <w:rPr>
          <w:rFonts w:ascii="GHEA Grapalat" w:hAnsi="GHEA Grapalat"/>
        </w:rPr>
        <w:t>размер базовой единицы закупок, то Заказчиком будет заключенo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договора представленн</w:t>
      </w:r>
      <w:r w:rsidR="006422E0">
        <w:rPr>
          <w:rFonts w:ascii="GHEA Grapalat" w:hAnsi="GHEA Grapalat"/>
        </w:rPr>
        <w:t>ых</w:t>
      </w:r>
      <w:r w:rsidRPr="009F3DC7">
        <w:rPr>
          <w:rFonts w:ascii="GHEA Grapalat" w:hAnsi="GHEA Grapalat"/>
        </w:rPr>
        <w:t xml:space="preserve"> 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74AC9">
        <w:rPr>
          <w:rStyle w:val="FootnoteReference"/>
          <w:rFonts w:ascii="GHEA Grapalat" w:hAnsi="GHEA Grapalat"/>
        </w:rPr>
        <w:footnoteReference w:customMarkFollows="1" w:id="31"/>
        <w:t>25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840665" w:rsidRDefault="00BB28C8" w:rsidP="00BB28C8">
      <w:pPr>
        <w:widowControl w:val="0"/>
        <w:spacing w:after="160" w:line="360" w:lineRule="auto"/>
        <w:jc w:val="center"/>
        <w:rPr>
          <w:rFonts w:ascii="GHEA Grapalat" w:hAnsi="GHEA Grapalat"/>
          <w:b/>
        </w:rPr>
      </w:pPr>
      <w:r w:rsidRPr="00840665">
        <w:rPr>
          <w:rFonts w:ascii="GHEA Grapalat" w:hAnsi="GHEA Grapalat"/>
          <w:b/>
        </w:rPr>
        <w:t>ТЕХНИЧЕСКАЯ ХАРАКТЕРИСТИКА-ГРАФИК ЗАКУПКИ</w:t>
      </w:r>
      <w:r w:rsidRPr="00840665">
        <w:rPr>
          <w:rStyle w:val="FootnoteReference"/>
          <w:rFonts w:ascii="GHEA Grapalat" w:hAnsi="GHEA Grapalat"/>
          <w:b/>
        </w:rPr>
        <w:footnoteReference w:customMarkFollows="1" w:id="3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992"/>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3D2146">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3D2146">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3"/>
              <w:t>**</w:t>
            </w:r>
          </w:p>
        </w:tc>
      </w:tr>
      <w:tr w:rsidR="00BB28C8" w:rsidRPr="00F8360E" w:rsidTr="003D2146">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1C04E3" w:rsidP="003D2146">
            <w:pPr>
              <w:widowControl w:val="0"/>
              <w:spacing w:after="120"/>
              <w:ind w:firstLine="567"/>
              <w:jc w:val="center"/>
              <w:rPr>
                <w:rFonts w:ascii="GHEA Grapalat" w:hAnsi="GHEA Grapalat"/>
                <w:sz w:val="16"/>
                <w:szCs w:val="16"/>
              </w:rPr>
            </w:pPr>
            <w:r w:rsidRPr="001C04E3">
              <w:rPr>
                <w:rFonts w:ascii="GHEA Grapalat" w:hAnsi="GHEA Grapalat"/>
                <w:sz w:val="16"/>
                <w:szCs w:val="16"/>
              </w:rPr>
              <w:t>ДЛЯ НУЖД ОБЩИНЫ ХАЗДАН: С ЦЕЛЬЮ ПРОВЕДЕНИЯ РАБОТ ПО РЕКОНСТРУКЦИИ КАРЛА АЗНАВУР ЗБОСАЙГУ БЕМ И СВЯТИЛИЩА ЮЖНОГО РАЙОНА ГОРОДА ХАЗДАН.</w:t>
            </w: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224" w:type="dxa"/>
          </w:tcPr>
          <w:p w:rsidR="00BB28C8" w:rsidRPr="00F8360E" w:rsidRDefault="00BB28C8" w:rsidP="003D2146">
            <w:pPr>
              <w:widowControl w:val="0"/>
              <w:spacing w:after="120"/>
              <w:ind w:firstLine="567"/>
              <w:jc w:val="center"/>
              <w:rPr>
                <w:rFonts w:ascii="GHEA Grapalat" w:hAnsi="GHEA Grapalat"/>
                <w:sz w:val="16"/>
                <w:szCs w:val="16"/>
              </w:rPr>
            </w:pPr>
          </w:p>
        </w:tc>
        <w:tc>
          <w:tcPr>
            <w:tcW w:w="924" w:type="dxa"/>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r w:rsidR="00BB28C8" w:rsidRPr="00F8360E" w:rsidTr="003D2146">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2148"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lastRenderedPageBreak/>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5"/>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1C04E3" w:rsidP="003D2146">
            <w:pPr>
              <w:widowControl w:val="0"/>
              <w:spacing w:after="120"/>
              <w:ind w:left="-43"/>
              <w:jc w:val="center"/>
              <w:rPr>
                <w:rFonts w:ascii="GHEA Grapalat" w:hAnsi="GHEA Grapalat"/>
                <w:sz w:val="16"/>
                <w:szCs w:val="16"/>
              </w:rPr>
            </w:pPr>
            <w:r w:rsidRPr="001C04E3">
              <w:rPr>
                <w:rFonts w:ascii="GHEA Grapalat" w:hAnsi="GHEA Grapalat"/>
                <w:sz w:val="16"/>
                <w:szCs w:val="16"/>
              </w:rPr>
              <w:t>ДЛЯ НУЖД ОБЩИНЫ ХАЗДАН: С ЦЕЛЬЮ ПРОВЕДЕНИЯ РАБОТ ПО РЕКОНСТРУКЦИИ КАРЛА АЗНАВУР ЗБОСАЙГУ БЕМ И СВЯТИЛИЩА ЮЖНОГО РАЙОНА ГОРОДА ХАЗДАН.</w:t>
            </w: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B28C8" w:rsidRPr="00D25446" w:rsidRDefault="00BB28C8" w:rsidP="003D214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D1F92">
          <w:footerReference w:type="default" r:id="rId15"/>
          <w:footnotePr>
            <w:pos w:val="beneathText"/>
          </w:footnotePr>
          <w:pgSz w:w="11907" w:h="16840" w:code="9"/>
          <w:pgMar w:top="1276" w:right="657" w:bottom="993" w:left="630"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36"/>
        <w:t>26</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Pr="009F3DC7">
        <w:rPr>
          <w:rFonts w:ascii="GHEA Grapalat" w:hAnsi="GHEA Grapalat"/>
          <w:b/>
          <w:sz w:val="24"/>
          <w:szCs w:val="24"/>
        </w:rPr>
        <w:t>---BMAShDzB---/---</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37"/>
        <w:t>27</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8"/>
        <w:t>28</w:t>
      </w:r>
      <w:r w:rsidRPr="0010519D">
        <w:rPr>
          <w:rFonts w:ascii="GHEA Grapalat" w:hAnsi="GHEA Grapalat"/>
        </w:rPr>
        <w:t>.</w:t>
      </w:r>
      <w:r w:rsidRPr="009F3DC7">
        <w:rPr>
          <w:rFonts w:ascii="GHEA Grapalat" w:hAnsi="GHEA Grapalat"/>
        </w:rPr>
        <w:t xml:space="preserve"> </w:t>
      </w:r>
    </w:p>
    <w:p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w:t>
      </w:r>
      <w:r w:rsidRPr="009F3DC7">
        <w:rPr>
          <w:rFonts w:ascii="GHEA Grapalat" w:hAnsi="GHEA Grapalat"/>
        </w:rPr>
        <w:lastRenderedPageBreak/>
        <w:t xml:space="preserve">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w:t>
      </w:r>
      <w:r w:rsidRPr="009F3DC7">
        <w:rPr>
          <w:rFonts w:ascii="GHEA Grapalat" w:hAnsi="GHEA Grapalat"/>
        </w:rPr>
        <w:lastRenderedPageBreak/>
        <w:t>необходимые работы в пределах договорной цены, без дополнительной платы.</w:t>
      </w:r>
    </w:p>
    <w:p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w:t>
      </w:r>
      <w:r w:rsidRPr="009F3DC7">
        <w:rPr>
          <w:rFonts w:ascii="GHEA Grapalat" w:hAnsi="GHEA Grapalat"/>
          <w:sz w:val="24"/>
          <w:szCs w:val="24"/>
        </w:rPr>
        <w:lastRenderedPageBreak/>
        <w:t>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743024">
        <w:rPr>
          <w:rStyle w:val="FootnoteReference"/>
          <w:rFonts w:ascii="GHEA Grapalat" w:hAnsi="GHEA Grapalat"/>
        </w:rPr>
        <w:footnoteReference w:customMarkFollows="1" w:id="39"/>
        <w:t>29</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40"/>
        <w:t>30</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w:t>
      </w:r>
      <w:r w:rsidRPr="009F3DC7">
        <w:rPr>
          <w:rFonts w:ascii="GHEA Grapalat" w:hAnsi="GHEA Grapalat"/>
        </w:rPr>
        <w:lastRenderedPageBreak/>
        <w:t xml:space="preserve">расчетный счет Подрядчика. 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Style w:val="FootnoteReference"/>
          <w:rFonts w:ascii="GHEA Grapalat" w:hAnsi="GHEA Grapalat"/>
        </w:rPr>
        <w:footnoteReference w:customMarkFollows="1" w:id="41"/>
        <w:t>31</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9F3DC7">
        <w:rPr>
          <w:rFonts w:ascii="GHEA Grapalat" w:hAnsi="GHEA Grapalat"/>
        </w:rPr>
        <w:lastRenderedPageBreak/>
        <w:t>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42"/>
        <w:t>32</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862ABD">
        <w:rPr>
          <w:rFonts w:ascii="GHEA Grapalat" w:hAnsi="GHEA Grapalat"/>
          <w:spacing w:val="-4"/>
        </w:rPr>
        <w:lastRenderedPageBreak/>
        <w:t>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43"/>
        <w:t>33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44"/>
        <w:t>34</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9F3DC7">
        <w:rPr>
          <w:rFonts w:ascii="GHEA Grapalat" w:hAnsi="GHEA Grapalat"/>
        </w:rPr>
        <w:lastRenderedPageBreak/>
        <w:t xml:space="preserve">предусматриваются. Если размер выделенных для исполнения договора финансовых средств превышает </w:t>
      </w:r>
      <w:r w:rsidR="004A1BBC">
        <w:rPr>
          <w:rFonts w:ascii="GHEA Grapalat" w:hAnsi="GHEA Grapalat"/>
        </w:rPr>
        <w:t>двадцатипя</w:t>
      </w:r>
      <w:r w:rsidR="004A1BBC" w:rsidRPr="009F3DC7">
        <w:rPr>
          <w:rFonts w:ascii="GHEA Grapalat" w:hAnsi="GHEA Grapalat"/>
        </w:rPr>
        <w:t>тикратный</w:t>
      </w:r>
      <w:r w:rsidRPr="009F3DC7">
        <w:rPr>
          <w:rFonts w:ascii="GHEA Grapalat" w:hAnsi="GHEA Grapalat"/>
        </w:rPr>
        <w:t xml:space="preserve">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Pr>
          <w:rStyle w:val="FootnoteReference"/>
          <w:rFonts w:ascii="GHEA Grapalat" w:hAnsi="GHEA Grapalat"/>
        </w:rPr>
        <w:footnoteReference w:customMarkFollows="1" w:id="45"/>
        <w:t>35</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46"/>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47"/>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48"/>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305" w:rsidRDefault="00F63305">
      <w:r>
        <w:separator/>
      </w:r>
    </w:p>
  </w:endnote>
  <w:endnote w:type="continuationSeparator" w:id="0">
    <w:p w:rsidR="00F63305" w:rsidRDefault="00F6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1D1F92" w:rsidRPr="003E450C" w:rsidRDefault="001D1F92">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16046">
          <w:rPr>
            <w:rFonts w:ascii="GHEA Grapalat" w:hAnsi="GHEA Grapalat"/>
            <w:noProof/>
            <w:sz w:val="24"/>
            <w:szCs w:val="24"/>
          </w:rPr>
          <w:t>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305" w:rsidRDefault="00F63305">
      <w:r>
        <w:separator/>
      </w:r>
    </w:p>
  </w:footnote>
  <w:footnote w:type="continuationSeparator" w:id="0">
    <w:p w:rsidR="00F63305" w:rsidRDefault="00F63305">
      <w:r>
        <w:continuationSeparator/>
      </w:r>
    </w:p>
  </w:footnote>
  <w:footnote w:id="1">
    <w:p w:rsidR="001D1F92" w:rsidRPr="00CD6B60" w:rsidRDefault="001D1F92" w:rsidP="00FC69A8">
      <w:pPr>
        <w:widowControl w:val="0"/>
        <w:tabs>
          <w:tab w:val="left" w:pos="1134"/>
        </w:tabs>
        <w:spacing w:after="160"/>
        <w:ind w:firstLine="142"/>
        <w:jc w:val="both"/>
        <w:rPr>
          <w:rFonts w:ascii="GHEA Grapalat" w:hAnsi="GHEA Grapalat"/>
          <w:i/>
          <w:sz w:val="20"/>
          <w:szCs w:val="20"/>
        </w:rPr>
      </w:pPr>
    </w:p>
    <w:p w:rsidR="001D1F92" w:rsidRPr="00CD6B60" w:rsidRDefault="001D1F92" w:rsidP="00FC69A8">
      <w:pPr>
        <w:pStyle w:val="FootnoteText"/>
        <w:jc w:val="both"/>
        <w:rPr>
          <w:rFonts w:ascii="GHEA Grapalat" w:hAnsi="GHEA Grapalat"/>
          <w:i/>
        </w:rPr>
      </w:pPr>
    </w:p>
  </w:footnote>
  <w:footnote w:id="2">
    <w:p w:rsidR="001D1F92" w:rsidRPr="009E2596" w:rsidRDefault="001D1F92" w:rsidP="005B2723">
      <w:pPr>
        <w:widowControl w:val="0"/>
        <w:tabs>
          <w:tab w:val="left" w:pos="142"/>
        </w:tabs>
        <w:ind w:left="142" w:hanging="142"/>
        <w:jc w:val="both"/>
        <w:rPr>
          <w:rFonts w:ascii="GHEA Grapalat" w:hAnsi="GHEA Grapalat"/>
          <w:i/>
          <w:sz w:val="20"/>
          <w:szCs w:val="20"/>
        </w:rPr>
      </w:pPr>
    </w:p>
  </w:footnote>
  <w:footnote w:id="3">
    <w:p w:rsidR="001D1F92" w:rsidRPr="008842CE" w:rsidRDefault="001D1F92" w:rsidP="008842CE">
      <w:pPr>
        <w:pStyle w:val="FootnoteText"/>
        <w:widowControl w:val="0"/>
        <w:jc w:val="both"/>
        <w:rPr>
          <w:rFonts w:ascii="GHEA Grapalat" w:hAnsi="GHEA Grapalat"/>
          <w:lang w:val="af-ZA"/>
        </w:rPr>
      </w:pPr>
    </w:p>
  </w:footnote>
  <w:footnote w:id="4">
    <w:p w:rsidR="001D1F92" w:rsidRPr="000811C1" w:rsidRDefault="001D1F92">
      <w:pPr>
        <w:pStyle w:val="FootnoteText"/>
        <w:rPr>
          <w:rFonts w:asciiTheme="minorHAnsi" w:hAnsiTheme="minorHAnsi"/>
        </w:rPr>
      </w:pPr>
    </w:p>
  </w:footnote>
  <w:footnote w:id="5">
    <w:p w:rsidR="001D1F92" w:rsidRPr="00810F23" w:rsidRDefault="001D1F92">
      <w:pPr>
        <w:pStyle w:val="FootnoteText"/>
        <w:rPr>
          <w:rFonts w:ascii="Times New Roman" w:hAnsi="Times New Roman"/>
        </w:rPr>
      </w:pPr>
    </w:p>
  </w:footnote>
  <w:footnote w:id="6">
    <w:p w:rsidR="001D1F92" w:rsidRPr="000811C1" w:rsidRDefault="001D1F92">
      <w:pPr>
        <w:pStyle w:val="FootnoteText"/>
        <w:rPr>
          <w:rFonts w:asciiTheme="minorHAnsi" w:hAnsiTheme="minorHAnsi"/>
        </w:rPr>
      </w:pPr>
    </w:p>
  </w:footnote>
  <w:footnote w:id="7">
    <w:p w:rsidR="001D1F92" w:rsidRPr="00FE2AA4" w:rsidRDefault="001D1F92">
      <w:pPr>
        <w:pStyle w:val="FootnoteText"/>
        <w:rPr>
          <w:rFonts w:asciiTheme="minorHAnsi" w:hAnsiTheme="minorHAnsi"/>
          <w:i/>
        </w:rPr>
      </w:pPr>
    </w:p>
  </w:footnote>
  <w:footnote w:id="8">
    <w:p w:rsidR="001D1F92" w:rsidRPr="000811C1" w:rsidRDefault="001D1F92">
      <w:pPr>
        <w:pStyle w:val="FootnoteText"/>
        <w:rPr>
          <w:lang w:val="af-ZA"/>
        </w:rPr>
      </w:pPr>
    </w:p>
  </w:footnote>
  <w:footnote w:id="9">
    <w:p w:rsidR="001D1F92" w:rsidRPr="00BD16E0" w:rsidRDefault="001D1F92"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1D1F92" w:rsidRPr="000C5D3D" w:rsidRDefault="001D1F92"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1D1F92" w:rsidRPr="0092041F" w:rsidRDefault="001D1F92"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1D1F92" w:rsidRPr="0092041F" w:rsidRDefault="001D1F92" w:rsidP="00C67FAB">
      <w:pPr>
        <w:pStyle w:val="FootnoteText"/>
        <w:jc w:val="both"/>
        <w:rPr>
          <w:rFonts w:ascii="GHEA Grapalat" w:hAnsi="GHEA Grapalat"/>
          <w:i/>
        </w:rPr>
      </w:pPr>
    </w:p>
  </w:footnote>
  <w:footnote w:id="10">
    <w:p w:rsidR="001D1F92" w:rsidRPr="00511966" w:rsidRDefault="001D1F92"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rsidR="001D1F92" w:rsidRPr="008E4439" w:rsidRDefault="001D1F9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1D1F92" w:rsidRPr="000811C1" w:rsidRDefault="001D1F92" w:rsidP="0027573B">
      <w:pPr>
        <w:pStyle w:val="FootnoteText"/>
        <w:rPr>
          <w:rFonts w:ascii="Sylfaen" w:hAnsi="Sylfaen"/>
          <w:sz w:val="18"/>
          <w:szCs w:val="18"/>
        </w:rPr>
      </w:pPr>
    </w:p>
  </w:footnote>
  <w:footnote w:id="12">
    <w:p w:rsidR="001D1F92" w:rsidRPr="00A31673" w:rsidRDefault="001D1F92">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1D1F92" w:rsidRPr="00DE7706" w:rsidRDefault="001D1F92">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1D1F92" w:rsidRPr="00810F23" w:rsidRDefault="001D1F92"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1D1F92" w:rsidRPr="005F2C25" w:rsidRDefault="001D1F92">
      <w:pPr>
        <w:pStyle w:val="FootnoteText"/>
        <w:rPr>
          <w:rFonts w:ascii="Times New Roman" w:hAnsi="Times New Roman"/>
        </w:rPr>
      </w:pPr>
    </w:p>
  </w:footnote>
  <w:footnote w:id="15">
    <w:p w:rsidR="001D1F92" w:rsidRDefault="001D1F92" w:rsidP="00F43FFD">
      <w:pPr>
        <w:pStyle w:val="FootnoteText"/>
        <w:jc w:val="both"/>
        <w:rPr>
          <w:rFonts w:asciiTheme="minorHAnsi" w:hAnsiTheme="minorHAnsi"/>
        </w:rPr>
      </w:pPr>
      <w:r>
        <w:rPr>
          <w:rFonts w:asciiTheme="minorHAnsi" w:hAnsiTheme="minorHAnsi"/>
        </w:rPr>
        <w:t>20</w:t>
      </w:r>
      <w:r w:rsidRPr="00F43FFD">
        <w:rPr>
          <w:rFonts w:asciiTheme="minorHAnsi" w:hAnsiTheme="minorHAnsi"/>
        </w:rPr>
        <w:t xml:space="preserve"> </w:t>
      </w:r>
      <w:r w:rsidRPr="00572B0D">
        <w:rPr>
          <w:rFonts w:asciiTheme="minorHAnsi" w:hAnsiTheme="minorHAnsi"/>
        </w:rPr>
        <w:t>Если применяется регулирование, предусмотренное предложением 2 пункта 2</w:t>
      </w:r>
      <w:r>
        <w:rPr>
          <w:rFonts w:asciiTheme="minorHAnsi" w:hAnsiTheme="minorHAnsi"/>
        </w:rPr>
        <w:t xml:space="preserve">.4 </w:t>
      </w:r>
      <w:r w:rsidRPr="00572B0D">
        <w:rPr>
          <w:rFonts w:asciiTheme="minorHAnsi" w:hAnsiTheme="minorHAnsi"/>
        </w:rPr>
        <w:t xml:space="preserve">части 1 настоящего приглашения, то </w:t>
      </w:r>
      <w:r>
        <w:rPr>
          <w:rFonts w:asciiTheme="minorHAnsi" w:hAnsiTheme="minorHAnsi"/>
        </w:rPr>
        <w:t xml:space="preserve"> слова </w:t>
      </w:r>
      <w:r w:rsidRPr="00572B0D">
        <w:rPr>
          <w:rFonts w:asciiTheme="minorHAnsi" w:hAnsiTheme="minorHAnsi"/>
        </w:rPr>
        <w:t xml:space="preserve">" обязуется в случае признания </w:t>
      </w:r>
      <w:r>
        <w:rPr>
          <w:rFonts w:asciiTheme="minorHAnsi" w:hAnsiTheme="minorHAnsi"/>
        </w:rPr>
        <w:t>ото</w:t>
      </w:r>
      <w:r w:rsidRPr="00572B0D">
        <w:rPr>
          <w:rFonts w:asciiTheme="minorHAnsi" w:hAnsiTheme="minorHAnsi"/>
        </w:rPr>
        <w:t xml:space="preserve">бранным участником в порядке и сроки, </w:t>
      </w:r>
      <w:r>
        <w:rPr>
          <w:rFonts w:asciiTheme="minorHAnsi" w:hAnsiTheme="minorHAnsi"/>
        </w:rPr>
        <w:t xml:space="preserve"> </w:t>
      </w:r>
      <w:r w:rsidRPr="00572B0D">
        <w:rPr>
          <w:rFonts w:asciiTheme="minorHAnsi" w:hAnsiTheme="minorHAnsi"/>
        </w:rPr>
        <w:t xml:space="preserve">установленные приглашением, </w:t>
      </w:r>
      <w:r>
        <w:rPr>
          <w:rFonts w:asciiTheme="minorHAnsi" w:hAnsiTheme="minorHAnsi"/>
        </w:rPr>
        <w:t xml:space="preserve"> </w:t>
      </w:r>
      <w:r w:rsidRPr="00572B0D">
        <w:rPr>
          <w:rFonts w:asciiTheme="minorHAnsi" w:hAnsiTheme="minorHAnsi"/>
        </w:rPr>
        <w:t>представить обеспечение квали</w:t>
      </w:r>
      <w:r>
        <w:rPr>
          <w:rFonts w:asciiTheme="minorHAnsi" w:hAnsiTheme="minorHAnsi"/>
        </w:rPr>
        <w:t>фикации</w:t>
      </w:r>
      <w:r w:rsidRPr="00572B0D">
        <w:rPr>
          <w:rFonts w:asciiTheme="minorHAnsi" w:hAnsiTheme="minorHAnsi"/>
        </w:rPr>
        <w:t xml:space="preserve">" </w:t>
      </w:r>
      <w:r>
        <w:rPr>
          <w:rFonts w:asciiTheme="minorHAnsi" w:hAnsiTheme="minorHAnsi"/>
        </w:rPr>
        <w:t xml:space="preserve"> заменяю</w:t>
      </w:r>
      <w:r w:rsidRPr="00572B0D">
        <w:rPr>
          <w:rFonts w:asciiTheme="minorHAnsi" w:hAnsiTheme="minorHAnsi"/>
        </w:rPr>
        <w:t>тся</w:t>
      </w:r>
      <w:r>
        <w:rPr>
          <w:rFonts w:asciiTheme="minorHAnsi" w:hAnsiTheme="minorHAnsi"/>
        </w:rPr>
        <w:t xml:space="preserve"> словами </w:t>
      </w:r>
      <w:r w:rsidRPr="00572B0D">
        <w:rPr>
          <w:rFonts w:asciiTheme="minorHAnsi" w:hAnsiTheme="minorHAnsi"/>
        </w:rPr>
        <w:t xml:space="preserve"> </w:t>
      </w:r>
      <w:r w:rsidRPr="00A96BD2">
        <w:rPr>
          <w:rFonts w:asciiTheme="minorHAnsi" w:hAnsiTheme="minorHAnsi"/>
        </w:rPr>
        <w:t>" по состоянию</w:t>
      </w:r>
      <w:r w:rsidRPr="0079260F">
        <w:rPr>
          <w:rFonts w:asciiTheme="minorHAnsi" w:hAnsiTheme="minorHAnsi"/>
        </w:rPr>
        <w:t xml:space="preserve">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572B0D">
        <w:rPr>
          <w:rFonts w:asciiTheme="minorHAnsi" w:hAnsiTheme="minorHAnsi"/>
        </w:rPr>
        <w:t>"</w:t>
      </w:r>
      <w:r>
        <w:rPr>
          <w:rFonts w:asciiTheme="minorHAnsi" w:hAnsiTheme="minorHAnsi"/>
        </w:rPr>
        <w:t>.</w:t>
      </w:r>
      <w:r w:rsidRPr="00572B0D">
        <w:rPr>
          <w:rFonts w:asciiTheme="minorHAnsi" w:hAnsiTheme="minorHAnsi"/>
        </w:rPr>
        <w:t xml:space="preserve"> </w:t>
      </w:r>
      <w:r w:rsidRPr="00120B4A">
        <w:rPr>
          <w:rFonts w:asciiTheme="minorHAnsi" w:hAnsiTheme="minorHAnsi"/>
        </w:rPr>
        <w:t>При этом отмечается и размер рейтинга</w:t>
      </w:r>
    </w:p>
    <w:p w:rsidR="001D1F92" w:rsidRDefault="001D1F92" w:rsidP="006B3E56">
      <w:pPr>
        <w:jc w:val="both"/>
      </w:pPr>
    </w:p>
    <w:p w:rsidR="001D1F92" w:rsidRDefault="001D1F92"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D1F92" w:rsidRPr="00BE1F2C" w:rsidRDefault="001D1F92"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1D1F92" w:rsidRPr="00BE1F2C" w:rsidRDefault="001D1F92"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1D1F92" w:rsidRDefault="001D1F92" w:rsidP="006B3E56">
      <w:pPr>
        <w:pStyle w:val="FootnoteText"/>
        <w:rPr>
          <w:rFonts w:asciiTheme="minorHAnsi" w:hAnsiTheme="minorHAnsi"/>
          <w:lang w:val="af-ZA"/>
        </w:rPr>
      </w:pPr>
    </w:p>
  </w:footnote>
  <w:footnote w:id="16">
    <w:p w:rsidR="001D1F92" w:rsidRDefault="001D1F92">
      <w:pPr>
        <w:pStyle w:val="FootnoteText"/>
        <w:rPr>
          <w:ins w:id="10"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rsidR="001D1F92" w:rsidRPr="00990559" w:rsidRDefault="001D1F92">
      <w:pPr>
        <w:pStyle w:val="FootnoteText"/>
        <w:rPr>
          <w:rFonts w:ascii="Sylfaen" w:hAnsi="Sylfaen"/>
          <w:lang w:val="hy-AM"/>
        </w:rPr>
      </w:pPr>
    </w:p>
  </w:footnote>
  <w:footnote w:id="17">
    <w:p w:rsidR="001D1F92" w:rsidRPr="00DC619D" w:rsidRDefault="001D1F92"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1D1F92" w:rsidRPr="00D3436F" w:rsidRDefault="001D1F9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1D1F92" w:rsidRPr="00D3436F" w:rsidRDefault="001D1F92">
      <w:pPr>
        <w:pStyle w:val="FootnoteText"/>
        <w:rPr>
          <w:lang w:val="es-ES"/>
        </w:rPr>
      </w:pPr>
    </w:p>
  </w:footnote>
  <w:footnote w:id="19">
    <w:p w:rsidR="001D1F92" w:rsidRPr="008842CE" w:rsidRDefault="001D1F92" w:rsidP="003D2FE2">
      <w:pPr>
        <w:pStyle w:val="FootnoteText"/>
        <w:jc w:val="both"/>
      </w:pPr>
    </w:p>
  </w:footnote>
  <w:footnote w:id="20">
    <w:p w:rsidR="001D1F92" w:rsidRPr="00217344" w:rsidRDefault="001D1F92"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1D1F92" w:rsidRPr="008842CE" w:rsidRDefault="001D1F92" w:rsidP="000A214C">
      <w:pPr>
        <w:widowControl w:val="0"/>
        <w:tabs>
          <w:tab w:val="left" w:pos="540"/>
        </w:tabs>
        <w:autoSpaceDE w:val="0"/>
        <w:autoSpaceDN w:val="0"/>
        <w:adjustRightInd w:val="0"/>
        <w:jc w:val="both"/>
        <w:rPr>
          <w:rFonts w:ascii="GHEA Grapalat" w:hAnsi="GHEA Grapalat" w:cs="Sylfaen"/>
          <w:i/>
          <w:sz w:val="20"/>
          <w:szCs w:val="20"/>
        </w:rPr>
      </w:pPr>
      <w:r w:rsidRPr="008842CE">
        <w:rPr>
          <w:rFonts w:ascii="GHEA Grapalat" w:hAnsi="GHEA Grapalat"/>
          <w:i/>
          <w:sz w:val="20"/>
          <w:szCs w:val="20"/>
        </w:rPr>
        <w:t>.</w:t>
      </w:r>
    </w:p>
    <w:p w:rsidR="001D1F92" w:rsidRPr="008842CE" w:rsidRDefault="001D1F92" w:rsidP="000A214C">
      <w:pPr>
        <w:pStyle w:val="FootnoteText"/>
        <w:jc w:val="both"/>
        <w:rPr>
          <w:rFonts w:ascii="GHEA Grapalat" w:hAnsi="GHEA Grapalat"/>
        </w:rPr>
      </w:pPr>
    </w:p>
  </w:footnote>
  <w:footnote w:id="22">
    <w:p w:rsidR="001D1F92" w:rsidRPr="008842CE" w:rsidRDefault="001D1F92" w:rsidP="000A214C">
      <w:pPr>
        <w:pStyle w:val="FootnoteText"/>
        <w:jc w:val="both"/>
      </w:pPr>
    </w:p>
  </w:footnote>
  <w:footnote w:id="23">
    <w:p w:rsidR="001D1F92" w:rsidRPr="00217344" w:rsidRDefault="001D1F92" w:rsidP="009215EA">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1D1F92" w:rsidRPr="008842CE" w:rsidRDefault="001D1F92"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1D1F92" w:rsidRPr="00124BE9" w:rsidRDefault="001D1F92"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1D1F92" w:rsidRDefault="001D1F92" w:rsidP="00FE3DC2">
      <w:pPr>
        <w:widowControl w:val="0"/>
        <w:spacing w:after="160"/>
        <w:jc w:val="both"/>
        <w:rPr>
          <w:ins w:id="14"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1D1F92" w:rsidRPr="00EB336B" w:rsidRDefault="001D1F92"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1D1F92" w:rsidRPr="000C5CC1" w:rsidRDefault="001D1F92" w:rsidP="00FE3DC2">
      <w:pPr>
        <w:widowControl w:val="0"/>
        <w:spacing w:after="160"/>
        <w:jc w:val="both"/>
        <w:rPr>
          <w:lang w:val="hy-AM"/>
        </w:rPr>
      </w:pPr>
    </w:p>
  </w:footnote>
  <w:footnote w:id="27">
    <w:p w:rsidR="001D1F92" w:rsidRPr="00AA52B7" w:rsidRDefault="001D1F92"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1D1F92" w:rsidRPr="00552088" w:rsidRDefault="001D1F92"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rsidR="001D1F92" w:rsidRPr="00124BE9" w:rsidRDefault="001D1F92" w:rsidP="00BB28C8">
      <w:pPr>
        <w:pStyle w:val="FootnoteText"/>
        <w:widowControl w:val="0"/>
        <w:jc w:val="both"/>
        <w:rPr>
          <w:rFonts w:ascii="GHEA Grapalat" w:hAnsi="GHEA Grapalat"/>
          <w:lang w:val="hy-AM"/>
        </w:rPr>
      </w:pPr>
      <w:r w:rsidRPr="00124BE9">
        <w:rPr>
          <w:rFonts w:ascii="GHEA Grapalat" w:hAnsi="GHEA Grapalat"/>
          <w:i/>
        </w:rPr>
        <w:t>.</w:t>
      </w:r>
    </w:p>
  </w:footnote>
  <w:footnote w:id="28">
    <w:p w:rsidR="001D1F92" w:rsidRPr="00124BE9" w:rsidRDefault="001D1F92"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1D1F92" w:rsidRPr="00124BE9" w:rsidRDefault="001D1F92"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1D1F92" w:rsidRPr="00124BE9" w:rsidRDefault="001D1F92"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1D1F92" w:rsidRPr="00124BE9" w:rsidRDefault="001D1F92"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1D1F92" w:rsidRPr="00124BE9" w:rsidRDefault="001D1F9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2">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3">
    <w:p w:rsidR="001D1F92" w:rsidRPr="00124BE9" w:rsidRDefault="001D1F92"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1D1F92" w:rsidRPr="00124BE9" w:rsidRDefault="001D1F92" w:rsidP="00BB28C8">
      <w:pPr>
        <w:pStyle w:val="FootnoteText"/>
        <w:widowControl w:val="0"/>
        <w:jc w:val="both"/>
      </w:pPr>
    </w:p>
  </w:footnote>
  <w:footnote w:id="34">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6">
    <w:p w:rsidR="001D1F92" w:rsidRPr="00124BE9" w:rsidRDefault="001D1F92"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1D1F92" w:rsidRPr="00124BE9" w:rsidRDefault="001D1F92" w:rsidP="00BB28C8">
      <w:pPr>
        <w:pStyle w:val="FootnoteText"/>
        <w:widowControl w:val="0"/>
        <w:jc w:val="both"/>
        <w:rPr>
          <w:rFonts w:ascii="GHEA Grapalat" w:hAnsi="GHEA Grapalat"/>
          <w:lang w:val="hy-AM"/>
        </w:rPr>
      </w:pPr>
    </w:p>
  </w:footnote>
  <w:footnote w:id="37">
    <w:p w:rsidR="001D1F92" w:rsidRPr="00124BE9" w:rsidRDefault="001D1F92"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8">
    <w:p w:rsidR="001D1F92" w:rsidRPr="00124BE9" w:rsidRDefault="001D1F92"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1D1F92" w:rsidRPr="00124BE9" w:rsidRDefault="001D1F92" w:rsidP="00BB28C8">
      <w:pPr>
        <w:pStyle w:val="FootnoteText"/>
        <w:widowControl w:val="0"/>
        <w:jc w:val="both"/>
        <w:rPr>
          <w:rFonts w:ascii="GHEA Grapalat" w:hAnsi="GHEA Grapalat"/>
          <w:lang w:val="hy-AM"/>
        </w:rPr>
      </w:pPr>
    </w:p>
  </w:footnote>
  <w:footnote w:id="39">
    <w:p w:rsidR="001D1F92" w:rsidRPr="00124BE9" w:rsidRDefault="001D1F92"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40">
    <w:p w:rsidR="001D1F92" w:rsidRPr="000A504A" w:rsidRDefault="001D1F92" w:rsidP="00BB28C8">
      <w:pPr>
        <w:pStyle w:val="FootnoteText"/>
        <w:widowControl w:val="0"/>
        <w:jc w:val="both"/>
        <w:rPr>
          <w:ins w:id="15"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1D1F92" w:rsidRPr="00124BE9" w:rsidRDefault="001D1F92" w:rsidP="00BB28C8">
      <w:pPr>
        <w:pStyle w:val="FootnoteText"/>
        <w:widowControl w:val="0"/>
        <w:jc w:val="both"/>
        <w:rPr>
          <w:rFonts w:ascii="GHEA Grapalat" w:hAnsi="GHEA Grapalat"/>
          <w:lang w:val="hy-AM"/>
        </w:rPr>
      </w:pPr>
    </w:p>
  </w:footnote>
  <w:footnote w:id="41">
    <w:p w:rsidR="001D1F92" w:rsidRPr="00EB336B" w:rsidRDefault="001D1F92"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1D1F92" w:rsidRPr="00124BE9" w:rsidRDefault="001D1F92" w:rsidP="00D63D97">
      <w:pPr>
        <w:pStyle w:val="FootnoteText"/>
        <w:widowControl w:val="0"/>
        <w:jc w:val="both"/>
        <w:rPr>
          <w:rFonts w:ascii="GHEA Grapalat" w:hAnsi="GHEA Grapalat"/>
          <w:lang w:val="hy-AM"/>
        </w:rPr>
      </w:pPr>
    </w:p>
    <w:p w:rsidR="001D1F92" w:rsidRPr="00D63D97" w:rsidRDefault="001D1F92" w:rsidP="00BB28C8">
      <w:pPr>
        <w:pStyle w:val="FootnoteText"/>
        <w:jc w:val="both"/>
        <w:rPr>
          <w:rFonts w:asciiTheme="minorHAnsi" w:hAnsiTheme="minorHAnsi"/>
          <w:lang w:val="hy-AM"/>
        </w:rPr>
      </w:pPr>
    </w:p>
    <w:p w:rsidR="001D1F92" w:rsidRPr="00552088" w:rsidRDefault="001D1F92" w:rsidP="00BB28C8">
      <w:pPr>
        <w:pStyle w:val="FootnoteText"/>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1D1F92" w:rsidRPr="004078D0" w:rsidRDefault="001D1F92" w:rsidP="00BB28C8">
      <w:pPr>
        <w:pStyle w:val="FootnoteText"/>
        <w:widowControl w:val="0"/>
        <w:jc w:val="both"/>
        <w:rPr>
          <w:rFonts w:ascii="GHEA Grapalat" w:hAnsi="GHEA Grapalat"/>
          <w:sz w:val="2"/>
          <w:szCs w:val="2"/>
          <w:lang w:val="hy-AM"/>
        </w:rPr>
      </w:pPr>
    </w:p>
    <w:p w:rsidR="001D1F92" w:rsidRPr="004078D0" w:rsidRDefault="001D1F92" w:rsidP="00BB28C8">
      <w:pPr>
        <w:pStyle w:val="FootnoteText"/>
        <w:widowControl w:val="0"/>
        <w:jc w:val="both"/>
        <w:rPr>
          <w:rFonts w:ascii="GHEA Grapalat" w:hAnsi="GHEA Grapalat"/>
          <w:sz w:val="2"/>
          <w:szCs w:val="2"/>
          <w:lang w:val="hy-AM"/>
        </w:rPr>
      </w:pPr>
    </w:p>
  </w:footnote>
  <w:footnote w:id="42">
    <w:p w:rsidR="001D1F92" w:rsidRPr="00124BE9" w:rsidRDefault="001D1F92"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3">
    <w:p w:rsidR="001D1F92" w:rsidRPr="00124BE9" w:rsidRDefault="001D1F92"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4">
    <w:p w:rsidR="001D1F92" w:rsidRPr="00124BE9" w:rsidRDefault="001D1F92"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1F92" w:rsidRPr="001C4E24" w:rsidRDefault="001D1F92" w:rsidP="00BB28C8">
      <w:pPr>
        <w:pStyle w:val="FootnoteText"/>
        <w:rPr>
          <w:lang w:val="hy-AM"/>
        </w:rPr>
      </w:pPr>
    </w:p>
  </w:footnote>
  <w:footnote w:id="45">
    <w:p w:rsidR="001D1F92" w:rsidRPr="00124BE9" w:rsidRDefault="001D1F92" w:rsidP="00BB28C8">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1D1F92" w:rsidRPr="00124BE9" w:rsidRDefault="001D1F9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6">
    <w:p w:rsidR="001D1F92" w:rsidRPr="00124BE9" w:rsidRDefault="001D1F92"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7">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8">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366"/>
    <w:rsid w:val="000424BA"/>
    <w:rsid w:val="000429FE"/>
    <w:rsid w:val="00042BD4"/>
    <w:rsid w:val="00043225"/>
    <w:rsid w:val="0004387F"/>
    <w:rsid w:val="00046BAC"/>
    <w:rsid w:val="000473EF"/>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7062"/>
    <w:rsid w:val="00077BB9"/>
    <w:rsid w:val="00080C4E"/>
    <w:rsid w:val="00080E73"/>
    <w:rsid w:val="000811C1"/>
    <w:rsid w:val="000814B8"/>
    <w:rsid w:val="000820B1"/>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04A"/>
    <w:rsid w:val="000A5316"/>
    <w:rsid w:val="000A5B16"/>
    <w:rsid w:val="000A679A"/>
    <w:rsid w:val="000A6B75"/>
    <w:rsid w:val="000A72AD"/>
    <w:rsid w:val="000A7528"/>
    <w:rsid w:val="000B033F"/>
    <w:rsid w:val="000B0B17"/>
    <w:rsid w:val="000B259E"/>
    <w:rsid w:val="000B269D"/>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09C"/>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37AEB"/>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A2"/>
    <w:rsid w:val="001600FF"/>
    <w:rsid w:val="0016055A"/>
    <w:rsid w:val="001605F8"/>
    <w:rsid w:val="001609F6"/>
    <w:rsid w:val="00160AE4"/>
    <w:rsid w:val="00160BB4"/>
    <w:rsid w:val="00161428"/>
    <w:rsid w:val="00161B32"/>
    <w:rsid w:val="0016213E"/>
    <w:rsid w:val="001632C1"/>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40EF"/>
    <w:rsid w:val="001B45A9"/>
    <w:rsid w:val="001B478E"/>
    <w:rsid w:val="001B6087"/>
    <w:rsid w:val="001B6FCF"/>
    <w:rsid w:val="001B708D"/>
    <w:rsid w:val="001C04E3"/>
    <w:rsid w:val="001C07C6"/>
    <w:rsid w:val="001C0849"/>
    <w:rsid w:val="001C1570"/>
    <w:rsid w:val="001C1C0C"/>
    <w:rsid w:val="001C301C"/>
    <w:rsid w:val="001C3ACB"/>
    <w:rsid w:val="001C3D83"/>
    <w:rsid w:val="001C3F6C"/>
    <w:rsid w:val="001C6688"/>
    <w:rsid w:val="001C76F7"/>
    <w:rsid w:val="001D0249"/>
    <w:rsid w:val="001D0BA2"/>
    <w:rsid w:val="001D129F"/>
    <w:rsid w:val="001D179F"/>
    <w:rsid w:val="001D1D00"/>
    <w:rsid w:val="001D1F92"/>
    <w:rsid w:val="001D209D"/>
    <w:rsid w:val="001D2D62"/>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3CC"/>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4DD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99F"/>
    <w:rsid w:val="00274F0E"/>
    <w:rsid w:val="0027519B"/>
    <w:rsid w:val="002754C4"/>
    <w:rsid w:val="0027573B"/>
    <w:rsid w:val="00275C43"/>
    <w:rsid w:val="00275C7A"/>
    <w:rsid w:val="00275F99"/>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1919"/>
    <w:rsid w:val="00291EFF"/>
    <w:rsid w:val="002920F1"/>
    <w:rsid w:val="002926D4"/>
    <w:rsid w:val="0029293C"/>
    <w:rsid w:val="002931A8"/>
    <w:rsid w:val="00293A25"/>
    <w:rsid w:val="00293A76"/>
    <w:rsid w:val="002941F2"/>
    <w:rsid w:val="00294BD5"/>
    <w:rsid w:val="00294F67"/>
    <w:rsid w:val="00294FFF"/>
    <w:rsid w:val="0029515A"/>
    <w:rsid w:val="0029676C"/>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5AD"/>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56A5"/>
    <w:rsid w:val="003D5EB1"/>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5EB1"/>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112D"/>
    <w:rsid w:val="0040140A"/>
    <w:rsid w:val="00401B30"/>
    <w:rsid w:val="00401BA5"/>
    <w:rsid w:val="00402941"/>
    <w:rsid w:val="00402BC3"/>
    <w:rsid w:val="00403109"/>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1D2"/>
    <w:rsid w:val="004216C5"/>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4ED"/>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5784"/>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A5C"/>
    <w:rsid w:val="00552D6E"/>
    <w:rsid w:val="00553DFD"/>
    <w:rsid w:val="005544AC"/>
    <w:rsid w:val="00555078"/>
    <w:rsid w:val="0055623A"/>
    <w:rsid w:val="005563D9"/>
    <w:rsid w:val="00557E3D"/>
    <w:rsid w:val="00560F47"/>
    <w:rsid w:val="005613D6"/>
    <w:rsid w:val="00561817"/>
    <w:rsid w:val="00561AD9"/>
    <w:rsid w:val="00562EB1"/>
    <w:rsid w:val="0056331A"/>
    <w:rsid w:val="005639B0"/>
    <w:rsid w:val="00563A78"/>
    <w:rsid w:val="005646FC"/>
    <w:rsid w:val="0056599E"/>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587"/>
    <w:rsid w:val="005A6E91"/>
    <w:rsid w:val="005A79EE"/>
    <w:rsid w:val="005A7A04"/>
    <w:rsid w:val="005A7FD2"/>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53F2"/>
    <w:rsid w:val="005F581A"/>
    <w:rsid w:val="005F6DED"/>
    <w:rsid w:val="005F7C1D"/>
    <w:rsid w:val="00603EFF"/>
    <w:rsid w:val="00605075"/>
    <w:rsid w:val="0060526C"/>
    <w:rsid w:val="00605382"/>
    <w:rsid w:val="00606328"/>
    <w:rsid w:val="0060652B"/>
    <w:rsid w:val="00606B84"/>
    <w:rsid w:val="00607120"/>
    <w:rsid w:val="00607F7B"/>
    <w:rsid w:val="006105DA"/>
    <w:rsid w:val="00610F61"/>
    <w:rsid w:val="00611998"/>
    <w:rsid w:val="006132ED"/>
    <w:rsid w:val="00614934"/>
    <w:rsid w:val="0061522D"/>
    <w:rsid w:val="006154C5"/>
    <w:rsid w:val="00615570"/>
    <w:rsid w:val="00615B35"/>
    <w:rsid w:val="00616AAA"/>
    <w:rsid w:val="00617764"/>
    <w:rsid w:val="00617A6E"/>
    <w:rsid w:val="00617E3A"/>
    <w:rsid w:val="00617F8E"/>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50073"/>
    <w:rsid w:val="006503F9"/>
    <w:rsid w:val="00650458"/>
    <w:rsid w:val="006505D2"/>
    <w:rsid w:val="0065124D"/>
    <w:rsid w:val="00651408"/>
    <w:rsid w:val="006519EF"/>
    <w:rsid w:val="00651E02"/>
    <w:rsid w:val="006521E5"/>
    <w:rsid w:val="00652731"/>
    <w:rsid w:val="006527F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80E"/>
    <w:rsid w:val="006A1922"/>
    <w:rsid w:val="006A1F61"/>
    <w:rsid w:val="006A202F"/>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1157"/>
    <w:rsid w:val="007014DE"/>
    <w:rsid w:val="007017E0"/>
    <w:rsid w:val="007019EA"/>
    <w:rsid w:val="00702A06"/>
    <w:rsid w:val="007032AC"/>
    <w:rsid w:val="007035C9"/>
    <w:rsid w:val="00704898"/>
    <w:rsid w:val="00705492"/>
    <w:rsid w:val="00705706"/>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2719B"/>
    <w:rsid w:val="00731129"/>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A4D"/>
    <w:rsid w:val="00761EC8"/>
    <w:rsid w:val="00762026"/>
    <w:rsid w:val="0076257C"/>
    <w:rsid w:val="0076368E"/>
    <w:rsid w:val="0076384C"/>
    <w:rsid w:val="007642C2"/>
    <w:rsid w:val="007646F8"/>
    <w:rsid w:val="00764AAD"/>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112C"/>
    <w:rsid w:val="008013BF"/>
    <w:rsid w:val="008013DA"/>
    <w:rsid w:val="00801AC7"/>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3485"/>
    <w:rsid w:val="00813CE0"/>
    <w:rsid w:val="00814DBD"/>
    <w:rsid w:val="0081568C"/>
    <w:rsid w:val="00816381"/>
    <w:rsid w:val="00816505"/>
    <w:rsid w:val="0081738C"/>
    <w:rsid w:val="00817FD7"/>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1E7"/>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665"/>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B74"/>
    <w:rsid w:val="008F783E"/>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46"/>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1A1F"/>
    <w:rsid w:val="00932115"/>
    <w:rsid w:val="009321EA"/>
    <w:rsid w:val="0093354D"/>
    <w:rsid w:val="0093355C"/>
    <w:rsid w:val="009335A0"/>
    <w:rsid w:val="0093396A"/>
    <w:rsid w:val="0093460D"/>
    <w:rsid w:val="00934B33"/>
    <w:rsid w:val="00934FCC"/>
    <w:rsid w:val="00935003"/>
    <w:rsid w:val="009354D8"/>
    <w:rsid w:val="00935810"/>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2AE5"/>
    <w:rsid w:val="009D352B"/>
    <w:rsid w:val="009D3F0E"/>
    <w:rsid w:val="009D47AF"/>
    <w:rsid w:val="009D55A4"/>
    <w:rsid w:val="009D6D1A"/>
    <w:rsid w:val="009D71F8"/>
    <w:rsid w:val="009D78BC"/>
    <w:rsid w:val="009D7EFF"/>
    <w:rsid w:val="009E07EE"/>
    <w:rsid w:val="009E0C7F"/>
    <w:rsid w:val="009E0E87"/>
    <w:rsid w:val="009E1181"/>
    <w:rsid w:val="009E19C7"/>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3E35"/>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4A8"/>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9038F"/>
    <w:rsid w:val="00A90E28"/>
    <w:rsid w:val="00A90FCD"/>
    <w:rsid w:val="00A921FF"/>
    <w:rsid w:val="00A93710"/>
    <w:rsid w:val="00A94C6E"/>
    <w:rsid w:val="00A94D7B"/>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1C74"/>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AF2"/>
    <w:rsid w:val="00AB5D5B"/>
    <w:rsid w:val="00AB5E50"/>
    <w:rsid w:val="00AB64C0"/>
    <w:rsid w:val="00AB65DB"/>
    <w:rsid w:val="00AB7629"/>
    <w:rsid w:val="00AB77E2"/>
    <w:rsid w:val="00AB7D2E"/>
    <w:rsid w:val="00AC0541"/>
    <w:rsid w:val="00AC082E"/>
    <w:rsid w:val="00AC2B65"/>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364F"/>
    <w:rsid w:val="00B4374E"/>
    <w:rsid w:val="00B44A67"/>
    <w:rsid w:val="00B4517A"/>
    <w:rsid w:val="00B45B39"/>
    <w:rsid w:val="00B46279"/>
    <w:rsid w:val="00B46D58"/>
    <w:rsid w:val="00B478E0"/>
    <w:rsid w:val="00B4794D"/>
    <w:rsid w:val="00B47B3A"/>
    <w:rsid w:val="00B50054"/>
    <w:rsid w:val="00B5087B"/>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AB8"/>
    <w:rsid w:val="00B73DE0"/>
    <w:rsid w:val="00B74013"/>
    <w:rsid w:val="00B744F6"/>
    <w:rsid w:val="00B74B63"/>
    <w:rsid w:val="00B75687"/>
    <w:rsid w:val="00B75F6E"/>
    <w:rsid w:val="00B77FA6"/>
    <w:rsid w:val="00B81AD3"/>
    <w:rsid w:val="00B843BE"/>
    <w:rsid w:val="00B847B6"/>
    <w:rsid w:val="00B848EB"/>
    <w:rsid w:val="00B853BF"/>
    <w:rsid w:val="00B8636F"/>
    <w:rsid w:val="00B86BCB"/>
    <w:rsid w:val="00B86C5F"/>
    <w:rsid w:val="00B90C52"/>
    <w:rsid w:val="00B9100A"/>
    <w:rsid w:val="00B925B0"/>
    <w:rsid w:val="00B92CA7"/>
    <w:rsid w:val="00B92CCA"/>
    <w:rsid w:val="00B932B8"/>
    <w:rsid w:val="00B941D0"/>
    <w:rsid w:val="00B94D6E"/>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45B"/>
    <w:rsid w:val="00BB1C9B"/>
    <w:rsid w:val="00BB28C8"/>
    <w:rsid w:val="00BB3575"/>
    <w:rsid w:val="00BB3A31"/>
    <w:rsid w:val="00BB4ADD"/>
    <w:rsid w:val="00BB500A"/>
    <w:rsid w:val="00BB50D0"/>
    <w:rsid w:val="00BB52F9"/>
    <w:rsid w:val="00BB5B81"/>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F05"/>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0BE9"/>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2264"/>
    <w:rsid w:val="00CE23B1"/>
    <w:rsid w:val="00CE4D1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545"/>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1F3"/>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790"/>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7AA"/>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3688"/>
    <w:rsid w:val="00DF44E3"/>
    <w:rsid w:val="00DF4D4B"/>
    <w:rsid w:val="00DF5182"/>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4297"/>
    <w:rsid w:val="00E54B2C"/>
    <w:rsid w:val="00E5510F"/>
    <w:rsid w:val="00E55D53"/>
    <w:rsid w:val="00E55EBF"/>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40F"/>
    <w:rsid w:val="00F41477"/>
    <w:rsid w:val="00F41D1E"/>
    <w:rsid w:val="00F4264D"/>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898"/>
    <w:rsid w:val="00F61A9D"/>
    <w:rsid w:val="00F61D7A"/>
    <w:rsid w:val="00F62714"/>
    <w:rsid w:val="00F63223"/>
    <w:rsid w:val="00F63305"/>
    <w:rsid w:val="00F63464"/>
    <w:rsid w:val="00F63BBB"/>
    <w:rsid w:val="00F64BF8"/>
    <w:rsid w:val="00F64DF9"/>
    <w:rsid w:val="00F65659"/>
    <w:rsid w:val="00F658E7"/>
    <w:rsid w:val="00F667B5"/>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A7F5E"/>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049D-DF6D-4462-9932-E32D63AE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123</Pages>
  <Words>27764</Words>
  <Characters>158259</Characters>
  <Application>Microsoft Office Word</Application>
  <DocSecurity>0</DocSecurity>
  <Lines>1318</Lines>
  <Paragraphs>371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185652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11</cp:revision>
  <cp:lastPrinted>2018-02-16T07:12:00Z</cp:lastPrinted>
  <dcterms:created xsi:type="dcterms:W3CDTF">2022-07-03T19:38:00Z</dcterms:created>
  <dcterms:modified xsi:type="dcterms:W3CDTF">2022-11-18T00:03:00Z</dcterms:modified>
</cp:coreProperties>
</file>